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0C165" w14:textId="139D1558" w:rsidR="00062595" w:rsidRPr="00F94EB3" w:rsidRDefault="00062595" w:rsidP="00062595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F94EB3">
        <w:rPr>
          <w:rFonts w:ascii="Arial" w:hAnsi="Arial" w:cs="Arial"/>
        </w:rPr>
        <w:t xml:space="preserve">Form </w:t>
      </w:r>
      <w:r w:rsidR="007B6117" w:rsidRPr="00F94EB3">
        <w:rPr>
          <w:rFonts w:ascii="Arial" w:hAnsi="Arial" w:cs="Arial"/>
        </w:rPr>
        <w:t>4.1</w:t>
      </w:r>
      <w:r w:rsidRPr="00F94EB3">
        <w:rPr>
          <w:rFonts w:ascii="Arial" w:hAnsi="Arial" w:cs="Arial"/>
        </w:rPr>
        <w:t xml:space="preserve">-PWR </w:t>
      </w:r>
      <w:r w:rsidR="001B2D56" w:rsidRPr="00F94EB3">
        <w:rPr>
          <w:rFonts w:ascii="Arial" w:hAnsi="Arial" w:cs="Arial"/>
        </w:rPr>
        <w:t>P</w:t>
      </w:r>
      <w:r w:rsidR="004D141D" w:rsidRPr="00F94EB3">
        <w:rPr>
          <w:rFonts w:ascii="Arial" w:hAnsi="Arial" w:cs="Arial"/>
        </w:rPr>
        <w:t>ressurized-</w:t>
      </w:r>
      <w:r w:rsidR="001B2D56" w:rsidRPr="00F94EB3">
        <w:rPr>
          <w:rFonts w:ascii="Arial" w:hAnsi="Arial" w:cs="Arial"/>
        </w:rPr>
        <w:t>W</w:t>
      </w:r>
      <w:r w:rsidR="004D141D" w:rsidRPr="00F94EB3">
        <w:rPr>
          <w:rFonts w:ascii="Arial" w:hAnsi="Arial" w:cs="Arial"/>
        </w:rPr>
        <w:t xml:space="preserve">ater </w:t>
      </w:r>
      <w:r w:rsidR="001B2D56" w:rsidRPr="00F94EB3">
        <w:rPr>
          <w:rFonts w:ascii="Arial" w:hAnsi="Arial" w:cs="Arial"/>
        </w:rPr>
        <w:t>R</w:t>
      </w:r>
      <w:r w:rsidR="004D141D" w:rsidRPr="00F94EB3">
        <w:rPr>
          <w:rFonts w:ascii="Arial" w:hAnsi="Arial" w:cs="Arial"/>
        </w:rPr>
        <w:t>eactor</w:t>
      </w:r>
      <w:r w:rsidR="001B2D56" w:rsidRPr="00F94EB3">
        <w:rPr>
          <w:rFonts w:ascii="Arial" w:hAnsi="Arial" w:cs="Arial"/>
        </w:rPr>
        <w:t xml:space="preserve"> </w:t>
      </w:r>
      <w:r w:rsidRPr="00F94EB3">
        <w:rPr>
          <w:rFonts w:ascii="Arial" w:hAnsi="Arial" w:cs="Arial"/>
        </w:rPr>
        <w:t>Examination Outline</w:t>
      </w:r>
    </w:p>
    <w:tbl>
      <w:tblPr>
        <w:tblpPr w:leftFromText="180" w:rightFromText="180" w:vertAnchor="text" w:horzAnchor="margin" w:tblpX="85" w:tblpY="40"/>
        <w:tblW w:w="96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103" w:type="dxa"/>
          <w:bottom w:w="14" w:type="dxa"/>
          <w:right w:w="103" w:type="dxa"/>
        </w:tblCellMar>
        <w:tblLook w:val="0000" w:firstRow="0" w:lastRow="0" w:firstColumn="0" w:lastColumn="0" w:noHBand="0" w:noVBand="0"/>
      </w:tblPr>
      <w:tblGrid>
        <w:gridCol w:w="1332"/>
        <w:gridCol w:w="990"/>
        <w:gridCol w:w="360"/>
        <w:gridCol w:w="360"/>
        <w:gridCol w:w="365"/>
        <w:gridCol w:w="445"/>
        <w:gridCol w:w="45"/>
        <w:gridCol w:w="315"/>
        <w:gridCol w:w="360"/>
        <w:gridCol w:w="360"/>
        <w:gridCol w:w="360"/>
        <w:gridCol w:w="360"/>
        <w:gridCol w:w="450"/>
        <w:gridCol w:w="360"/>
        <w:gridCol w:w="630"/>
        <w:gridCol w:w="540"/>
        <w:gridCol w:w="450"/>
        <w:gridCol w:w="410"/>
        <w:gridCol w:w="490"/>
        <w:gridCol w:w="630"/>
      </w:tblGrid>
      <w:tr w:rsidR="000D0DCC" w:rsidRPr="00F94EB3" w14:paraId="77107063" w14:textId="77777777" w:rsidTr="0018729E">
        <w:trPr>
          <w:cantSplit/>
          <w:trHeight w:val="374"/>
        </w:trPr>
        <w:tc>
          <w:tcPr>
            <w:tcW w:w="9612" w:type="dxa"/>
            <w:gridSpan w:val="20"/>
            <w:tcBorders>
              <w:top w:val="double" w:sz="6" w:space="0" w:color="000000" w:themeColor="text1"/>
              <w:left w:val="single" w:sz="4" w:space="0" w:color="000000" w:themeColor="text1"/>
            </w:tcBorders>
            <w:tcMar>
              <w:left w:w="43" w:type="dxa"/>
              <w:right w:w="43" w:type="dxa"/>
            </w:tcMar>
          </w:tcPr>
          <w:p w14:paraId="53E5BF1C" w14:textId="77777777" w:rsidR="000D0DCC" w:rsidRPr="00F94EB3" w:rsidRDefault="000D0DCC" w:rsidP="0018729E">
            <w:pPr>
              <w:keepNext/>
              <w:keepLines/>
              <w:tabs>
                <w:tab w:val="left" w:pos="4667"/>
              </w:tabs>
              <w:spacing w:before="124" w:after="1"/>
              <w:ind w:hanging="10"/>
              <w:rPr>
                <w:rFonts w:cs="Arial"/>
              </w:rPr>
            </w:pPr>
          </w:p>
          <w:p w14:paraId="2FE17348" w14:textId="77777777" w:rsidR="000D0DCC" w:rsidRPr="00F94EB3" w:rsidRDefault="000D0DCC" w:rsidP="0018729E">
            <w:pPr>
              <w:keepNext/>
              <w:keepLines/>
              <w:tabs>
                <w:tab w:val="left" w:pos="4667"/>
              </w:tabs>
              <w:spacing w:before="124" w:after="1"/>
              <w:ind w:hanging="10"/>
              <w:rPr>
                <w:rFonts w:cs="Arial"/>
              </w:rPr>
            </w:pPr>
            <w:r w:rsidRPr="00F94EB3">
              <w:rPr>
                <w:rFonts w:cs="Arial"/>
                <w:noProof/>
              </w:rPr>
              <mc:AlternateContent>
                <mc:Choice Requires="wps">
                  <w:drawing>
                    <wp:anchor distT="4294967294" distB="4294967294" distL="114298" distR="114298" simplePos="0" relativeHeight="251658243" behindDoc="0" locked="0" layoutInCell="0" allowOverlap="1" wp14:anchorId="3CF67D21" wp14:editId="572B2684">
                      <wp:simplePos x="0" y="0"/>
                      <wp:positionH relativeFrom="margin">
                        <wp:posOffset>-1</wp:posOffset>
                      </wp:positionH>
                      <wp:positionV relativeFrom="paragraph">
                        <wp:posOffset>-1</wp:posOffset>
                      </wp:positionV>
                      <wp:extent cx="0" cy="0"/>
                      <wp:effectExtent l="0" t="0" r="0" b="0"/>
                      <wp:wrapNone/>
                      <wp:docPr id="1" name="Straight Connector 1" descr="P1900C1T6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6576" cmpd="dbl">
                                <a:solidFill>
                                  <a:srgbClr val="02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 w14:anchorId="5CF833FF">
                    <v:line id="Straight Connector 1" style="position:absolute;z-index:251658243;visibility:visible;mso-wrap-style:square;mso-width-percent:0;mso-height-percent:0;mso-wrap-distance-left:3.17494mm;mso-wrap-distance-top:-6e-5mm;mso-wrap-distance-right:3.17494mm;mso-wrap-distance-bottom:-6e-5mm;mso-position-horizontal:absolute;mso-position-horizontal-relative:margin;mso-position-vertical:absolute;mso-position-vertical-relative:text;mso-width-percent:0;mso-height-percent:0;mso-width-relative:page;mso-height-relative:page" o:spid="_x0000_s1026" o:allowincell="f" strokecolor="#020000" strokeweight="2.88pt" from="0,0" to="0,0" w14:anchorId="439D9E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">
                      <v:stroke linestyle="thinThin"/>
                      <w10:wrap anchorx="margin"/>
                    </v:line>
                  </w:pict>
                </mc:Fallback>
              </mc:AlternateContent>
            </w:r>
            <w:r w:rsidRPr="00F94EB3">
              <w:rPr>
                <w:rFonts w:cs="Arial"/>
              </w:rPr>
              <w:t>Facility:</w:t>
            </w:r>
            <w:r w:rsidRPr="00F94EB3">
              <w:rPr>
                <w:rFonts w:cs="Arial"/>
              </w:rPr>
              <w:tab/>
              <w:t>Date of Exam:</w:t>
            </w:r>
          </w:p>
        </w:tc>
      </w:tr>
      <w:tr w:rsidR="000D0DCC" w:rsidRPr="00F94EB3" w14:paraId="01CFB8C1" w14:textId="77777777" w:rsidTr="0018729E">
        <w:trPr>
          <w:cantSplit/>
          <w:trHeight w:val="430"/>
        </w:trPr>
        <w:tc>
          <w:tcPr>
            <w:tcW w:w="1332" w:type="dxa"/>
            <w:vMerge w:val="restart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4CB480FF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</w:t>
            </w:r>
          </w:p>
        </w:tc>
        <w:tc>
          <w:tcPr>
            <w:tcW w:w="990" w:type="dxa"/>
            <w:vMerge w:val="restart"/>
            <w:tcBorders>
              <w:top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3C59A5E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Group</w:t>
            </w:r>
          </w:p>
        </w:tc>
        <w:tc>
          <w:tcPr>
            <w:tcW w:w="4770" w:type="dxa"/>
            <w:gridSpan w:val="13"/>
            <w:tcBorders>
              <w:top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EBFD8E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RO K/A Category Points</w:t>
            </w:r>
          </w:p>
        </w:tc>
        <w:tc>
          <w:tcPr>
            <w:tcW w:w="2520" w:type="dxa"/>
            <w:gridSpan w:val="5"/>
            <w:tcBorders>
              <w:top w:val="double" w:sz="6" w:space="0" w:color="000000" w:themeColor="text1"/>
              <w:lef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0F1A83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SRO-Only Points</w:t>
            </w:r>
          </w:p>
        </w:tc>
      </w:tr>
      <w:tr w:rsidR="000D0DCC" w:rsidRPr="00F94EB3" w14:paraId="5AFAB518" w14:textId="77777777" w:rsidTr="0018729E">
        <w:trPr>
          <w:cantSplit/>
          <w:trHeight w:val="430"/>
        </w:trPr>
        <w:tc>
          <w:tcPr>
            <w:tcW w:w="1332" w:type="dxa"/>
            <w:vMerge/>
            <w:tcBorders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</w:tcPr>
          <w:p w14:paraId="18EF6502" w14:textId="77777777" w:rsidR="000D0DCC" w:rsidRPr="00F94EB3" w:rsidRDefault="000D0DCC" w:rsidP="0018729E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90" w:type="dxa"/>
            <w:vMerge/>
            <w:tcMar>
              <w:left w:w="43" w:type="dxa"/>
              <w:right w:w="43" w:type="dxa"/>
            </w:tcMar>
          </w:tcPr>
          <w:p w14:paraId="3302CD9B" w14:textId="77777777" w:rsidR="000D0DCC" w:rsidRPr="00F94EB3" w:rsidRDefault="000D0DCC" w:rsidP="0018729E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D966F8E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K1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F424F8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K2</w:t>
            </w:r>
          </w:p>
        </w:tc>
        <w:tc>
          <w:tcPr>
            <w:tcW w:w="365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DF30AE7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K3</w:t>
            </w:r>
          </w:p>
        </w:tc>
        <w:tc>
          <w:tcPr>
            <w:tcW w:w="445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FF5ED40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K4</w:t>
            </w:r>
          </w:p>
        </w:tc>
        <w:tc>
          <w:tcPr>
            <w:tcW w:w="360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89B85F7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K5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16F4D2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K6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5EF33F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A1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4A8AAE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A2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5B1072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A3</w:t>
            </w:r>
          </w:p>
        </w:tc>
        <w:tc>
          <w:tcPr>
            <w:tcW w:w="45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36D507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A4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3B3EBFF" w14:textId="77777777" w:rsidR="000D0DCC" w:rsidRPr="00F94EB3" w:rsidRDefault="000D0DCC" w:rsidP="0018729E">
            <w:pPr>
              <w:keepNext/>
              <w:keepLines/>
              <w:spacing w:before="124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</w:t>
            </w:r>
          </w:p>
        </w:tc>
        <w:tc>
          <w:tcPr>
            <w:tcW w:w="630" w:type="dxa"/>
            <w:tcBorders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8717386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Total</w:t>
            </w:r>
          </w:p>
        </w:tc>
        <w:tc>
          <w:tcPr>
            <w:tcW w:w="990" w:type="dxa"/>
            <w:gridSpan w:val="2"/>
            <w:tcBorders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369A60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A2</w:t>
            </w:r>
          </w:p>
        </w:tc>
        <w:tc>
          <w:tcPr>
            <w:tcW w:w="900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7127BC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</w:t>
            </w:r>
          </w:p>
        </w:tc>
        <w:tc>
          <w:tcPr>
            <w:tcW w:w="63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B22A40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Total</w:t>
            </w:r>
          </w:p>
        </w:tc>
      </w:tr>
      <w:tr w:rsidR="000D0DCC" w:rsidRPr="00F94EB3" w14:paraId="2E6D0A76" w14:textId="77777777" w:rsidTr="0018729E">
        <w:trPr>
          <w:cantSplit/>
          <w:trHeight w:val="562"/>
        </w:trPr>
        <w:tc>
          <w:tcPr>
            <w:tcW w:w="1332" w:type="dxa"/>
            <w:vMerge w:val="restart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5F0247C9" w14:textId="77777777" w:rsidR="000D0DCC" w:rsidRPr="00F94EB3" w:rsidRDefault="000D0DCC" w:rsidP="0018729E">
            <w:pPr>
              <w:keepNext/>
              <w:keepLines/>
              <w:spacing w:before="124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1.</w:t>
            </w:r>
          </w:p>
          <w:p w14:paraId="7588E3B3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Emergency and Abnormal Plant Evolutions</w:t>
            </w:r>
          </w:p>
        </w:tc>
        <w:tc>
          <w:tcPr>
            <w:tcW w:w="99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F9449A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6D98C38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2E4F4F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495AF0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5" w:type="dxa"/>
            <w:gridSpan w:val="4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D683B1E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N/A</w:t>
            </w: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2B0C1B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20579AE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810" w:type="dxa"/>
            <w:gridSpan w:val="2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719D203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N/A</w:t>
            </w: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49ABA1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EE11D7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18</w:t>
            </w:r>
          </w:p>
        </w:tc>
        <w:tc>
          <w:tcPr>
            <w:tcW w:w="99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D34C27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C150D59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EADD910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</w:tr>
      <w:tr w:rsidR="000D0DCC" w:rsidRPr="00F94EB3" w14:paraId="7A9C0656" w14:textId="77777777" w:rsidTr="0018729E">
        <w:trPr>
          <w:cantSplit/>
          <w:trHeight w:val="673"/>
        </w:trPr>
        <w:tc>
          <w:tcPr>
            <w:tcW w:w="1332" w:type="dxa"/>
            <w:vMerge/>
            <w:tcBorders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28372DEE" w14:textId="77777777" w:rsidR="000D0DCC" w:rsidRPr="00F94EB3" w:rsidRDefault="000D0DCC" w:rsidP="0018729E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7E9CDD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F8B7F4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59EF1D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DB12C5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5" w:type="dxa"/>
            <w:gridSpan w:val="4"/>
            <w:vMerge/>
            <w:tcMar>
              <w:left w:w="43" w:type="dxa"/>
              <w:right w:w="43" w:type="dxa"/>
            </w:tcMar>
          </w:tcPr>
          <w:p w14:paraId="40FEA7B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4744A6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C564898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810" w:type="dxa"/>
            <w:gridSpan w:val="2"/>
            <w:vMerge/>
            <w:tcMar>
              <w:left w:w="43" w:type="dxa"/>
              <w:right w:w="43" w:type="dxa"/>
            </w:tcMar>
          </w:tcPr>
          <w:p w14:paraId="152BFBD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369FE8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455CE6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8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ADBB44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99F3154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B3425D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4</w:t>
            </w:r>
          </w:p>
        </w:tc>
      </w:tr>
      <w:tr w:rsidR="000D0DCC" w:rsidRPr="00F94EB3" w14:paraId="6AEBF062" w14:textId="77777777" w:rsidTr="0018729E">
        <w:trPr>
          <w:cantSplit/>
          <w:trHeight w:val="393"/>
        </w:trPr>
        <w:tc>
          <w:tcPr>
            <w:tcW w:w="1332" w:type="dxa"/>
            <w:vMerge/>
            <w:tcBorders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4EAC06A7" w14:textId="77777777" w:rsidR="000D0DCC" w:rsidRPr="00F94EB3" w:rsidRDefault="000D0DCC" w:rsidP="0018729E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88826C9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 Totals</w:t>
            </w: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A44B8F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979EF8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5E695D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5" w:type="dxa"/>
            <w:gridSpan w:val="4"/>
            <w:vMerge/>
            <w:tcMar>
              <w:left w:w="43" w:type="dxa"/>
              <w:right w:w="43" w:type="dxa"/>
            </w:tcMar>
          </w:tcPr>
          <w:p w14:paraId="2A0F086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DC1891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4B624DC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810" w:type="dxa"/>
            <w:gridSpan w:val="2"/>
            <w:vMerge/>
            <w:tcMar>
              <w:left w:w="43" w:type="dxa"/>
              <w:right w:w="43" w:type="dxa"/>
            </w:tcMar>
          </w:tcPr>
          <w:p w14:paraId="7AB0C10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9EABAE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D103B8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26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2C98D0E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9351D3E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5AF8E1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10</w:t>
            </w:r>
          </w:p>
        </w:tc>
      </w:tr>
      <w:tr w:rsidR="000D0DCC" w:rsidRPr="00F94EB3" w14:paraId="29D0F3CC" w14:textId="77777777" w:rsidTr="0018729E">
        <w:trPr>
          <w:cantSplit/>
          <w:trHeight w:val="562"/>
        </w:trPr>
        <w:tc>
          <w:tcPr>
            <w:tcW w:w="1332" w:type="dxa"/>
            <w:vMerge w:val="restart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7871D78F" w14:textId="77777777" w:rsidR="000D0DCC" w:rsidRPr="00F94EB3" w:rsidRDefault="000D0DCC" w:rsidP="0018729E">
            <w:pPr>
              <w:keepNext/>
              <w:keepLines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2.</w:t>
            </w:r>
          </w:p>
          <w:p w14:paraId="426781CF" w14:textId="77777777" w:rsidR="000D0DCC" w:rsidRPr="00F94EB3" w:rsidRDefault="000D0DCC" w:rsidP="0018729E">
            <w:pPr>
              <w:keepNext/>
              <w:keepLines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Plant</w:t>
            </w:r>
          </w:p>
          <w:p w14:paraId="17EBBB97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Systems</w:t>
            </w:r>
          </w:p>
        </w:tc>
        <w:tc>
          <w:tcPr>
            <w:tcW w:w="99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9885E1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F8E176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923D694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EEBCCA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4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716D0D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156044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BEFA2A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34113E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2A64AC8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08FB2C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3CA20C9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C58841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AD0C56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28</w:t>
            </w:r>
          </w:p>
        </w:tc>
        <w:tc>
          <w:tcPr>
            <w:tcW w:w="99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63269F8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7182F99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5E6FEF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5</w:t>
            </w:r>
          </w:p>
        </w:tc>
      </w:tr>
      <w:tr w:rsidR="000D0DCC" w:rsidRPr="00F94EB3" w14:paraId="49CB786C" w14:textId="77777777" w:rsidTr="0018729E">
        <w:trPr>
          <w:cantSplit/>
          <w:trHeight w:val="411"/>
        </w:trPr>
        <w:tc>
          <w:tcPr>
            <w:tcW w:w="1332" w:type="dxa"/>
            <w:vMerge/>
            <w:tcBorders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5025A250" w14:textId="77777777" w:rsidR="000D0DCC" w:rsidRPr="00F94EB3" w:rsidRDefault="000D0DCC" w:rsidP="0018729E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ED0C2A9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9C8A0F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0D3055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A80682C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4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B290EBD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1274FB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C28E369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7A9102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BDCB74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D6EF65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4EDCE50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2109107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0989BB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9</w:t>
            </w:r>
          </w:p>
        </w:tc>
        <w:tc>
          <w:tcPr>
            <w:tcW w:w="540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999F9E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31588B0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C29730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D2E71AC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</w:tr>
      <w:tr w:rsidR="000D0DCC" w:rsidRPr="00F94EB3" w14:paraId="1321CF8B" w14:textId="77777777" w:rsidTr="0018729E">
        <w:trPr>
          <w:cantSplit/>
          <w:trHeight w:val="403"/>
        </w:trPr>
        <w:tc>
          <w:tcPr>
            <w:tcW w:w="1332" w:type="dxa"/>
            <w:vMerge/>
            <w:tcBorders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1DD7B621" w14:textId="77777777" w:rsidR="000D0DCC" w:rsidRPr="00F94EB3" w:rsidRDefault="000D0DCC" w:rsidP="0018729E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772E33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 Totals</w:t>
            </w: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D84471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6A7421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99F9AA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4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AFC4C15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BFFBEFC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D4E9F0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C382624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11BEEF3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7AA98C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6B3BC1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844CE96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2B6201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37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FF90244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ED8DF97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1068B7C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8</w:t>
            </w:r>
          </w:p>
        </w:tc>
      </w:tr>
      <w:tr w:rsidR="000D0DCC" w:rsidRPr="00F94EB3" w14:paraId="41845342" w14:textId="77777777" w:rsidTr="0018729E">
        <w:trPr>
          <w:cantSplit/>
          <w:trHeight w:val="183"/>
        </w:trPr>
        <w:tc>
          <w:tcPr>
            <w:tcW w:w="1332" w:type="dxa"/>
            <w:vMerge w:val="restart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1323C384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3.</w:t>
            </w:r>
          </w:p>
          <w:p w14:paraId="5E10656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Generic Knowledge and Abilities Categories</w:t>
            </w:r>
          </w:p>
        </w:tc>
        <w:tc>
          <w:tcPr>
            <w:tcW w:w="1710" w:type="dxa"/>
            <w:gridSpan w:val="3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60E56EA" w14:textId="420B2D29" w:rsidR="000D0DCC" w:rsidRPr="00F94EB3" w:rsidRDefault="00EE7F2F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CO</w:t>
            </w:r>
          </w:p>
        </w:tc>
        <w:tc>
          <w:tcPr>
            <w:tcW w:w="1530" w:type="dxa"/>
            <w:gridSpan w:val="5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F292194" w14:textId="3B5993EC" w:rsidR="000D0DCC" w:rsidRPr="00F94EB3" w:rsidRDefault="00EE7F2F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EC</w:t>
            </w:r>
          </w:p>
        </w:tc>
        <w:tc>
          <w:tcPr>
            <w:tcW w:w="72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7FA0B0C" w14:textId="76209C50" w:rsidR="000D0DCC" w:rsidRPr="00F94EB3" w:rsidRDefault="00EE7F2F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RC</w:t>
            </w:r>
          </w:p>
        </w:tc>
        <w:tc>
          <w:tcPr>
            <w:tcW w:w="1170" w:type="dxa"/>
            <w:gridSpan w:val="3"/>
            <w:tcBorders>
              <w:top w:val="double" w:sz="6" w:space="0" w:color="000000" w:themeColor="text1"/>
              <w:bottom w:val="single" w:sz="6" w:space="0" w:color="000000" w:themeColor="text1"/>
            </w:tcBorders>
            <w:vAlign w:val="center"/>
          </w:tcPr>
          <w:p w14:paraId="5E86B4DB" w14:textId="2916AED8" w:rsidR="000D0DCC" w:rsidRPr="00F94EB3" w:rsidRDefault="002252E9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</w:t>
            </w:r>
          </w:p>
        </w:tc>
        <w:tc>
          <w:tcPr>
            <w:tcW w:w="630" w:type="dxa"/>
            <w:vMerge w:val="restart"/>
            <w:tcBorders>
              <w:top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0D52C2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540" w:type="dxa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D0C5C1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CO</w:t>
            </w:r>
          </w:p>
        </w:tc>
        <w:tc>
          <w:tcPr>
            <w:tcW w:w="450" w:type="dxa"/>
            <w:tcBorders>
              <w:top w:val="doub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E34C820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EC</w:t>
            </w:r>
          </w:p>
        </w:tc>
        <w:tc>
          <w:tcPr>
            <w:tcW w:w="41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9EE463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RC</w:t>
            </w:r>
          </w:p>
        </w:tc>
        <w:tc>
          <w:tcPr>
            <w:tcW w:w="49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507CC72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</w:t>
            </w:r>
          </w:p>
        </w:tc>
        <w:tc>
          <w:tcPr>
            <w:tcW w:w="630" w:type="dxa"/>
            <w:vMerge w:val="restart"/>
            <w:tcBorders>
              <w:top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73B1AEA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7</w:t>
            </w:r>
          </w:p>
        </w:tc>
      </w:tr>
      <w:tr w:rsidR="000D0DCC" w:rsidRPr="00F94EB3" w14:paraId="1A4850AD" w14:textId="77777777" w:rsidTr="0018729E">
        <w:trPr>
          <w:cantSplit/>
          <w:trHeight w:val="936"/>
        </w:trPr>
        <w:tc>
          <w:tcPr>
            <w:tcW w:w="1332" w:type="dxa"/>
            <w:vMerge/>
            <w:tcBorders>
              <w:left w:val="double" w:sz="6" w:space="0" w:color="000000" w:themeColor="text1"/>
              <w:bottom w:val="single" w:sz="6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0C7AD310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EFFB63F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1530" w:type="dxa"/>
            <w:gridSpan w:val="5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2FF79E3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DF3BBA0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1170" w:type="dxa"/>
            <w:gridSpan w:val="3"/>
            <w:tcBorders>
              <w:top w:val="single" w:sz="6" w:space="0" w:color="000000" w:themeColor="text1"/>
              <w:bottom w:val="double" w:sz="6" w:space="0" w:color="000000" w:themeColor="text1"/>
            </w:tcBorders>
            <w:vAlign w:val="center"/>
          </w:tcPr>
          <w:p w14:paraId="3A71D1E0" w14:textId="77777777" w:rsidR="000D0DCC" w:rsidRPr="00F94EB3" w:rsidRDefault="000D0DCC" w:rsidP="0018729E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630" w:type="dxa"/>
            <w:vMerge/>
            <w:tcBorders>
              <w:bottom w:val="doub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B8D55D1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8220BC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D2B2E8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1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CA5E62F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37C88CC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vMerge/>
            <w:tcMar>
              <w:left w:w="43" w:type="dxa"/>
              <w:right w:w="43" w:type="dxa"/>
            </w:tcMar>
            <w:vAlign w:val="center"/>
          </w:tcPr>
          <w:p w14:paraId="2B98A6EB" w14:textId="77777777" w:rsidR="000D0DCC" w:rsidRPr="00F94EB3" w:rsidRDefault="000D0DCC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</w:tr>
      <w:tr w:rsidR="00A55416" w:rsidRPr="00F94EB3" w14:paraId="3CF93C29" w14:textId="77777777" w:rsidTr="0018729E">
        <w:trPr>
          <w:cantSplit/>
          <w:trHeight w:val="183"/>
        </w:trPr>
        <w:tc>
          <w:tcPr>
            <w:tcW w:w="1332" w:type="dxa"/>
            <w:vMerge w:val="restart"/>
            <w:tcBorders>
              <w:top w:val="single" w:sz="6" w:space="0" w:color="000000"/>
              <w:left w:val="double" w:sz="6" w:space="0" w:color="000000" w:themeColor="text1"/>
              <w:bottom w:val="double" w:sz="4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634BC560" w14:textId="77777777" w:rsidR="00A55416" w:rsidRPr="00F94EB3" w:rsidRDefault="00A55416" w:rsidP="0018729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4.  Theory</w:t>
            </w:r>
          </w:p>
        </w:tc>
        <w:tc>
          <w:tcPr>
            <w:tcW w:w="2565" w:type="dxa"/>
            <w:gridSpan w:val="6"/>
            <w:tcBorders>
              <w:top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428DA" w14:textId="2F8A7E54" w:rsidR="00A55416" w:rsidRPr="00F94EB3" w:rsidRDefault="00A55416" w:rsidP="0018729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Reactor Theory</w:t>
            </w:r>
          </w:p>
        </w:tc>
        <w:tc>
          <w:tcPr>
            <w:tcW w:w="2565" w:type="dxa"/>
            <w:gridSpan w:val="7"/>
            <w:tcBorders>
              <w:top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58E59" w14:textId="5081F40C" w:rsidR="00A55416" w:rsidRPr="00F94EB3" w:rsidRDefault="00A55416" w:rsidP="0018729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Thermodynamics</w:t>
            </w:r>
          </w:p>
        </w:tc>
        <w:tc>
          <w:tcPr>
            <w:tcW w:w="630" w:type="dxa"/>
            <w:vMerge w:val="restart"/>
            <w:tcBorders>
              <w:top w:val="double" w:sz="4" w:space="0" w:color="000000" w:themeColor="text1"/>
              <w:left w:val="single" w:sz="4" w:space="0" w:color="000000" w:themeColor="text1"/>
              <w:bottom w:val="double" w:sz="6" w:space="0" w:color="000000"/>
              <w:right w:val="double" w:sz="4" w:space="0" w:color="000000" w:themeColor="text1"/>
            </w:tcBorders>
            <w:vAlign w:val="center"/>
          </w:tcPr>
          <w:p w14:paraId="6782CDE3" w14:textId="77777777" w:rsidR="00A55416" w:rsidRPr="00F94EB3" w:rsidRDefault="00A55416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2520" w:type="dxa"/>
            <w:gridSpan w:val="5"/>
            <w:vMerge w:val="restart"/>
            <w:tcBorders>
              <w:top w:val="double" w:sz="6" w:space="0" w:color="000000" w:themeColor="text1"/>
              <w:left w:val="doub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0216A57" w14:textId="77777777" w:rsidR="00A55416" w:rsidRPr="00F94EB3" w:rsidRDefault="00A55416" w:rsidP="0018729E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</w:tr>
      <w:tr w:rsidR="00A55416" w:rsidRPr="00F94EB3" w14:paraId="652AFB45" w14:textId="77777777" w:rsidTr="0018729E">
        <w:trPr>
          <w:cantSplit/>
          <w:trHeight w:val="601"/>
        </w:trPr>
        <w:tc>
          <w:tcPr>
            <w:tcW w:w="1332" w:type="dxa"/>
            <w:vMerge/>
            <w:tcBorders>
              <w:top w:val="single" w:sz="6" w:space="0" w:color="000000"/>
              <w:left w:val="double" w:sz="6" w:space="0" w:color="000000" w:themeColor="text1"/>
              <w:bottom w:val="double" w:sz="4" w:space="0" w:color="000000"/>
            </w:tcBorders>
            <w:tcMar>
              <w:left w:w="43" w:type="dxa"/>
              <w:right w:w="43" w:type="dxa"/>
            </w:tcMar>
            <w:vAlign w:val="center"/>
          </w:tcPr>
          <w:p w14:paraId="4085BF58" w14:textId="77777777" w:rsidR="00A55416" w:rsidRPr="00F94EB3" w:rsidRDefault="00A55416" w:rsidP="0018729E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  <w:tc>
          <w:tcPr>
            <w:tcW w:w="256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6" w:space="0" w:color="000000" w:themeColor="text1"/>
              <w:right w:val="single" w:sz="4" w:space="0" w:color="000000" w:themeColor="text1"/>
            </w:tcBorders>
            <w:vAlign w:val="center"/>
          </w:tcPr>
          <w:p w14:paraId="4382FA4E" w14:textId="621DB466" w:rsidR="00A55416" w:rsidRPr="00F94EB3" w:rsidRDefault="00A55416" w:rsidP="0018729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  <w:tc>
          <w:tcPr>
            <w:tcW w:w="256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double" w:sz="6" w:space="0" w:color="000000" w:themeColor="text1"/>
              <w:right w:val="single" w:sz="4" w:space="0" w:color="000000" w:themeColor="text1"/>
            </w:tcBorders>
            <w:vAlign w:val="center"/>
          </w:tcPr>
          <w:p w14:paraId="3A02A71A" w14:textId="289E8A58" w:rsidR="00A55416" w:rsidRPr="00F94EB3" w:rsidRDefault="00A55416" w:rsidP="0018729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  <w:tc>
          <w:tcPr>
            <w:tcW w:w="630" w:type="dxa"/>
            <w:vMerge/>
            <w:tcBorders>
              <w:top w:val="double" w:sz="6" w:space="0" w:color="000000"/>
              <w:bottom w:val="double" w:sz="6" w:space="0" w:color="000000"/>
              <w:right w:val="double" w:sz="4" w:space="0" w:color="000000" w:themeColor="text1"/>
            </w:tcBorders>
            <w:vAlign w:val="center"/>
          </w:tcPr>
          <w:p w14:paraId="12D17274" w14:textId="77777777" w:rsidR="00A55416" w:rsidRPr="00F94EB3" w:rsidRDefault="00A55416" w:rsidP="0018729E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2520" w:type="dxa"/>
            <w:gridSpan w:val="5"/>
            <w:vMerge/>
            <w:tcBorders>
              <w:left w:val="double" w:sz="4" w:space="0" w:color="000000" w:themeColor="text1"/>
            </w:tcBorders>
            <w:vAlign w:val="center"/>
          </w:tcPr>
          <w:p w14:paraId="08209619" w14:textId="77777777" w:rsidR="00A55416" w:rsidRPr="00F94EB3" w:rsidRDefault="00A55416" w:rsidP="0018729E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</w:tr>
    </w:tbl>
    <w:p w14:paraId="0A228E3D" w14:textId="77777777" w:rsidR="00EE7F2F" w:rsidRPr="00F94EB3" w:rsidRDefault="00EE7F2F" w:rsidP="00EE7F2F">
      <w:pPr>
        <w:tabs>
          <w:tab w:val="left" w:pos="4500"/>
        </w:tabs>
        <w:rPr>
          <w:rFonts w:cs="Arial"/>
          <w:color w:val="auto"/>
        </w:rPr>
      </w:pPr>
    </w:p>
    <w:p w14:paraId="630B8BEF" w14:textId="702530E1" w:rsidR="00EE7F2F" w:rsidRPr="00F94EB3" w:rsidRDefault="00EE7F2F" w:rsidP="00EE7F2F">
      <w:pPr>
        <w:tabs>
          <w:tab w:val="left" w:pos="4500"/>
        </w:tabs>
        <w:rPr>
          <w:rFonts w:cs="Arial"/>
          <w:color w:val="auto"/>
        </w:rPr>
      </w:pPr>
      <w:r w:rsidRPr="00F94EB3">
        <w:rPr>
          <w:rFonts w:cs="Arial"/>
          <w:color w:val="auto"/>
        </w:rPr>
        <w:t>Note</w:t>
      </w:r>
      <w:r w:rsidR="00A61A2B">
        <w:rPr>
          <w:rFonts w:cs="Arial"/>
          <w:color w:val="auto"/>
        </w:rPr>
        <w:t>s</w:t>
      </w:r>
      <w:r w:rsidRPr="00F94EB3">
        <w:rPr>
          <w:rFonts w:cs="Arial"/>
          <w:color w:val="auto"/>
        </w:rPr>
        <w:t xml:space="preserve">:  CO = Conduct of Operations; EC = Equipment Control; RC = Radiation </w:t>
      </w:r>
      <w:proofErr w:type="gramStart"/>
      <w:r w:rsidRPr="00F94EB3">
        <w:rPr>
          <w:rFonts w:cs="Arial"/>
          <w:color w:val="auto"/>
        </w:rPr>
        <w:t>Control;</w:t>
      </w:r>
      <w:proofErr w:type="gramEnd"/>
    </w:p>
    <w:p w14:paraId="4D043AD3" w14:textId="215D3C55" w:rsidR="00EE7F2F" w:rsidRDefault="00EE7F2F" w:rsidP="00EE7F2F">
      <w:pPr>
        <w:tabs>
          <w:tab w:val="left" w:pos="4500"/>
        </w:tabs>
        <w:rPr>
          <w:ins w:id="0" w:author="Tindell, Brian" w:date="2021-03-08T15:27:00Z"/>
          <w:rFonts w:cs="Arial"/>
          <w:color w:val="auto"/>
        </w:rPr>
      </w:pPr>
      <w:r w:rsidRPr="00F94EB3">
        <w:rPr>
          <w:rFonts w:cs="Arial"/>
          <w:color w:val="auto"/>
        </w:rPr>
        <w:t xml:space="preserve">           EM = Emergency Procedures/Plan</w:t>
      </w:r>
    </w:p>
    <w:p w14:paraId="10E0541C" w14:textId="77777777" w:rsidR="00D07B5B" w:rsidRPr="00F94EB3" w:rsidRDefault="00D07B5B" w:rsidP="00EE7F2F">
      <w:pPr>
        <w:tabs>
          <w:tab w:val="left" w:pos="4500"/>
        </w:tabs>
        <w:rPr>
          <w:rFonts w:cs="Arial"/>
          <w:color w:val="auto"/>
        </w:rPr>
      </w:pPr>
    </w:p>
    <w:p w14:paraId="33C6F19E" w14:textId="48DF5915" w:rsidR="00D07B5B" w:rsidRDefault="00D07B5B" w:rsidP="00D07B5B">
      <w:pPr>
        <w:tabs>
          <w:tab w:val="left" w:pos="1440"/>
        </w:tabs>
        <w:ind w:left="1440" w:hanging="720"/>
        <w:rPr>
          <w:rFonts w:cs="Arial"/>
          <w:color w:val="auto"/>
        </w:rPr>
      </w:pPr>
      <w:bookmarkStart w:id="1" w:name="_Hlk66453643"/>
      <w:r>
        <w:rPr>
          <w:rFonts w:cs="Arial"/>
          <w:color w:val="auto"/>
        </w:rPr>
        <w:t>*</w:t>
      </w:r>
      <w:r>
        <w:rPr>
          <w:rFonts w:cs="Arial"/>
          <w:color w:val="auto"/>
        </w:rPr>
        <w:tab/>
        <w:t xml:space="preserve">These systems/evolutions </w:t>
      </w:r>
      <w:r w:rsidR="00305487">
        <w:rPr>
          <w:rFonts w:cs="Arial"/>
          <w:color w:val="auto"/>
        </w:rPr>
        <w:t>may be eliminated  from</w:t>
      </w:r>
      <w:r>
        <w:rPr>
          <w:rFonts w:cs="Arial"/>
          <w:color w:val="auto"/>
        </w:rPr>
        <w:t xml:space="preserve"> the sample when Revision </w:t>
      </w:r>
      <w:r w:rsidR="0045384F">
        <w:rPr>
          <w:rFonts w:cs="Arial"/>
          <w:color w:val="auto"/>
        </w:rPr>
        <w:t>2</w:t>
      </w:r>
      <w:r>
        <w:rPr>
          <w:rFonts w:cs="Arial"/>
          <w:color w:val="auto"/>
        </w:rPr>
        <w:t xml:space="preserve"> of the K/A catalog is used to develop the sample plan</w:t>
      </w:r>
    </w:p>
    <w:p w14:paraId="029549AC" w14:textId="77777777" w:rsidR="00602995" w:rsidRDefault="00602995" w:rsidP="00D07B5B">
      <w:pPr>
        <w:tabs>
          <w:tab w:val="left" w:pos="1440"/>
        </w:tabs>
        <w:ind w:left="1440" w:hanging="720"/>
        <w:rPr>
          <w:rFonts w:cs="Arial"/>
          <w:color w:val="auto"/>
        </w:rPr>
      </w:pPr>
    </w:p>
    <w:p w14:paraId="535736FF" w14:textId="026CF055" w:rsidR="000D0DCC" w:rsidRPr="00F94EB3" w:rsidRDefault="00D07B5B" w:rsidP="00602995">
      <w:pPr>
        <w:spacing w:after="240"/>
        <w:ind w:left="720"/>
        <w:rPr>
          <w:rFonts w:cs="Arial"/>
          <w:color w:val="auto"/>
        </w:rPr>
      </w:pPr>
      <w:r>
        <w:rPr>
          <w:rFonts w:cs="Arial"/>
          <w:color w:val="auto"/>
        </w:rPr>
        <w:t>**</w:t>
      </w:r>
      <w:r>
        <w:rPr>
          <w:rFonts w:cs="Arial"/>
          <w:color w:val="auto"/>
        </w:rPr>
        <w:tab/>
        <w:t xml:space="preserve">These systems/evolutions </w:t>
      </w:r>
      <w:r w:rsidR="00187EB0">
        <w:rPr>
          <w:rFonts w:cs="Arial"/>
          <w:color w:val="auto"/>
        </w:rPr>
        <w:t>are only</w:t>
      </w:r>
      <w:r w:rsidR="0045384F">
        <w:rPr>
          <w:rFonts w:cs="Arial"/>
          <w:color w:val="auto"/>
        </w:rPr>
        <w:t xml:space="preserve"> included as part of the sample</w:t>
      </w:r>
      <w:r w:rsidR="007E35FF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 xml:space="preserve">(as applicable </w:t>
      </w:r>
      <w:r w:rsidR="00C37FED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to the facility) when Revision </w:t>
      </w:r>
      <w:r w:rsidR="007E35FF">
        <w:rPr>
          <w:rFonts w:cs="Arial"/>
          <w:color w:val="auto"/>
        </w:rPr>
        <w:t>2</w:t>
      </w:r>
      <w:r>
        <w:rPr>
          <w:rFonts w:cs="Arial"/>
          <w:color w:val="auto"/>
        </w:rPr>
        <w:t xml:space="preserve"> of the K/A catalog is used to develop the sample </w:t>
      </w:r>
      <w:r w:rsidR="00C37FED">
        <w:rPr>
          <w:rFonts w:cs="Arial"/>
          <w:color w:val="auto"/>
        </w:rPr>
        <w:tab/>
      </w:r>
      <w:r>
        <w:rPr>
          <w:rFonts w:cs="Arial"/>
          <w:color w:val="auto"/>
        </w:rPr>
        <w:t>plan</w:t>
      </w:r>
    </w:p>
    <w:bookmarkEnd w:id="1"/>
    <w:p w14:paraId="248257CD" w14:textId="60F93445" w:rsidR="000D0DCC" w:rsidRPr="00F94EB3" w:rsidRDefault="000D0DCC">
      <w:pPr>
        <w:spacing w:after="240"/>
        <w:rPr>
          <w:rFonts w:cs="Arial"/>
          <w:color w:val="auto"/>
        </w:rPr>
        <w:sectPr w:rsidR="000D0DCC" w:rsidRPr="00F94EB3" w:rsidSect="00AD4E35">
          <w:pgSz w:w="12240" w:h="15840" w:code="1"/>
          <w:pgMar w:top="1440" w:right="1440" w:bottom="1440" w:left="1440" w:header="720" w:footer="720" w:gutter="0"/>
          <w:pgNumType w:chapStyle="1"/>
          <w:cols w:space="720"/>
          <w:titlePg/>
          <w:docGrid w:linePitch="360"/>
        </w:sectPr>
      </w:pPr>
    </w:p>
    <w:tbl>
      <w:tblPr>
        <w:tblW w:w="10100" w:type="dxa"/>
        <w:tblInd w:w="10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3074"/>
        <w:gridCol w:w="310"/>
        <w:gridCol w:w="360"/>
        <w:gridCol w:w="360"/>
        <w:gridCol w:w="298"/>
        <w:gridCol w:w="62"/>
        <w:gridCol w:w="296"/>
        <w:gridCol w:w="64"/>
        <w:gridCol w:w="296"/>
        <w:gridCol w:w="64"/>
        <w:gridCol w:w="294"/>
        <w:gridCol w:w="358"/>
        <w:gridCol w:w="358"/>
        <w:gridCol w:w="358"/>
        <w:gridCol w:w="2412"/>
        <w:gridCol w:w="96"/>
        <w:gridCol w:w="350"/>
        <w:gridCol w:w="96"/>
        <w:gridCol w:w="358"/>
        <w:gridCol w:w="96"/>
      </w:tblGrid>
      <w:tr w:rsidR="005D72C6" w:rsidRPr="00F94EB3" w14:paraId="07E4B46C" w14:textId="77777777" w:rsidTr="655334C8">
        <w:trPr>
          <w:gridAfter w:val="1"/>
          <w:wAfter w:w="96" w:type="dxa"/>
          <w:trHeight w:hRule="exact" w:val="497"/>
        </w:trPr>
        <w:tc>
          <w:tcPr>
            <w:tcW w:w="10004" w:type="dxa"/>
            <w:gridSpan w:val="20"/>
          </w:tcPr>
          <w:p w14:paraId="6BFA99A1" w14:textId="72C6BC40" w:rsidR="005D72C6" w:rsidRPr="00F94EB3" w:rsidRDefault="72AC73E7" w:rsidP="655334C8">
            <w:pPr>
              <w:pStyle w:val="TableParagraph"/>
              <w:tabs>
                <w:tab w:val="left" w:pos="3991"/>
                <w:tab w:val="left" w:pos="8721"/>
              </w:tabs>
              <w:spacing w:before="8" w:line="280" w:lineRule="auto"/>
              <w:ind w:left="2472" w:right="141" w:hanging="2451"/>
              <w:rPr>
                <w:sz w:val="16"/>
                <w:szCs w:val="16"/>
              </w:rPr>
            </w:pPr>
            <w:r w:rsidRPr="00F94EB3">
              <w:rPr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sz w:val="16"/>
                <w:szCs w:val="16"/>
              </w:rPr>
              <w:t>4.1</w:t>
            </w:r>
            <w:r w:rsidRPr="00F94EB3">
              <w:rPr>
                <w:sz w:val="16"/>
                <w:szCs w:val="16"/>
              </w:rPr>
              <w:t>-PWR</w:t>
            </w:r>
            <w:r w:rsidR="6E019E89" w:rsidRPr="00F94EB3">
              <w:rPr>
                <w:sz w:val="16"/>
                <w:szCs w:val="16"/>
              </w:rPr>
              <w:t xml:space="preserve"> </w:t>
            </w:r>
            <w:r w:rsidR="005D72C6" w:rsidRPr="00F94EB3">
              <w:rPr>
                <w:sz w:val="16"/>
              </w:rPr>
              <w:tab/>
            </w:r>
            <w:r w:rsidR="005D72C6" w:rsidRPr="00F94EB3">
              <w:rPr>
                <w:sz w:val="16"/>
              </w:rPr>
              <w:tab/>
            </w:r>
            <w:r w:rsidR="005D72C6" w:rsidRPr="00F94EB3">
              <w:rPr>
                <w:sz w:val="16"/>
                <w:szCs w:val="16"/>
              </w:rPr>
              <w:t>PWR</w:t>
            </w:r>
            <w:r w:rsidR="005D72C6" w:rsidRPr="00F94EB3">
              <w:rPr>
                <w:spacing w:val="-4"/>
                <w:sz w:val="16"/>
                <w:szCs w:val="16"/>
              </w:rPr>
              <w:t xml:space="preserve"> </w:t>
            </w:r>
            <w:r w:rsidR="005D72C6" w:rsidRPr="00F94EB3">
              <w:rPr>
                <w:sz w:val="16"/>
                <w:szCs w:val="16"/>
              </w:rPr>
              <w:t>Examination</w:t>
            </w:r>
            <w:r w:rsidR="005D72C6" w:rsidRPr="00F94EB3">
              <w:rPr>
                <w:spacing w:val="-3"/>
                <w:sz w:val="16"/>
                <w:szCs w:val="16"/>
              </w:rPr>
              <w:t xml:space="preserve"> </w:t>
            </w:r>
            <w:r w:rsidR="005D72C6" w:rsidRPr="00F94EB3">
              <w:rPr>
                <w:sz w:val="16"/>
                <w:szCs w:val="16"/>
              </w:rPr>
              <w:t>Outline</w:t>
            </w:r>
            <w:r w:rsidR="4F58BAFC" w:rsidRPr="00F94EB3">
              <w:rPr>
                <w:sz w:val="16"/>
                <w:szCs w:val="16"/>
              </w:rPr>
              <w:t xml:space="preserve"> </w:t>
            </w:r>
            <w:r w:rsidR="005D72C6" w:rsidRPr="00F94EB3">
              <w:rPr>
                <w:sz w:val="16"/>
              </w:rPr>
              <w:tab/>
            </w:r>
            <w:r w:rsidRPr="00F94EB3">
              <w:rPr>
                <w:sz w:val="16"/>
                <w:szCs w:val="16"/>
              </w:rPr>
              <w:t>Page 2</w:t>
            </w:r>
            <w:r w:rsidR="005D72C6" w:rsidRPr="00F94EB3">
              <w:rPr>
                <w:sz w:val="16"/>
                <w:szCs w:val="16"/>
              </w:rPr>
              <w:t xml:space="preserve"> Emergency and Abnormal Plant Evolutions—Tier 1/Group 1</w:t>
            </w:r>
            <w:r w:rsidR="005D72C6" w:rsidRPr="00F94EB3">
              <w:rPr>
                <w:spacing w:val="-24"/>
                <w:sz w:val="16"/>
                <w:szCs w:val="16"/>
              </w:rPr>
              <w:t xml:space="preserve"> </w:t>
            </w:r>
            <w:r w:rsidR="005D72C6" w:rsidRPr="00F94EB3">
              <w:rPr>
                <w:sz w:val="16"/>
                <w:szCs w:val="16"/>
              </w:rPr>
              <w:t>(RO/SRO)</w:t>
            </w:r>
          </w:p>
        </w:tc>
      </w:tr>
      <w:tr w:rsidR="005D72C6" w:rsidRPr="00F94EB3" w14:paraId="01260BA7" w14:textId="77777777" w:rsidTr="009B6D3D">
        <w:trPr>
          <w:gridAfter w:val="1"/>
          <w:wAfter w:w="96" w:type="dxa"/>
          <w:trHeight w:hRule="exact" w:val="346"/>
        </w:trPr>
        <w:tc>
          <w:tcPr>
            <w:tcW w:w="3214" w:type="dxa"/>
            <w:gridSpan w:val="2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6BEA3B52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E/APE # / Name</w:t>
            </w:r>
            <w:del w:id="2" w:author="Scheetz, Maurin" w:date="2021-05-17T11:24:00Z">
              <w:r w:rsidRPr="00F94EB3" w:rsidDel="001A4B7B">
                <w:rPr>
                  <w:sz w:val="16"/>
                </w:rPr>
                <w:delText xml:space="preserve"> / Safety Function</w:delText>
              </w:r>
            </w:del>
          </w:p>
        </w:tc>
        <w:tc>
          <w:tcPr>
            <w:tcW w:w="31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F29973" w14:textId="77777777" w:rsidR="005D72C6" w:rsidRPr="00F94EB3" w:rsidRDefault="005D72C6" w:rsidP="00F36EA2">
            <w:pPr>
              <w:pStyle w:val="TableParagraph"/>
              <w:spacing w:before="130"/>
              <w:ind w:left="47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3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F5908A" w14:textId="77777777" w:rsidR="005D72C6" w:rsidRPr="00F94EB3" w:rsidRDefault="005D72C6" w:rsidP="00F36EA2">
            <w:pPr>
              <w:pStyle w:val="TableParagraph"/>
              <w:spacing w:before="130"/>
              <w:ind w:left="71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3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B6EE13" w14:textId="77777777" w:rsidR="005D72C6" w:rsidRPr="00F94EB3" w:rsidRDefault="005D72C6" w:rsidP="00F36EA2">
            <w:pPr>
              <w:pStyle w:val="TableParagraph"/>
              <w:spacing w:before="130"/>
              <w:ind w:left="71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360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</w:tcPr>
          <w:p w14:paraId="2BD836FB" w14:textId="77777777" w:rsidR="005D72C6" w:rsidRPr="00F94EB3" w:rsidRDefault="005D72C6" w:rsidP="00F36EA2">
            <w:pPr>
              <w:pStyle w:val="TableParagraph"/>
              <w:spacing w:before="130"/>
              <w:ind w:left="71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shd w:val="clear" w:color="auto" w:fill="D7D2D9" w:themeFill="accent6" w:themeFillTint="66"/>
          </w:tcPr>
          <w:p w14:paraId="20C1FA20" w14:textId="77777777" w:rsidR="005D72C6" w:rsidRPr="00F94EB3" w:rsidRDefault="005D72C6" w:rsidP="00F36EA2">
            <w:pPr>
              <w:pStyle w:val="TableParagraph"/>
              <w:spacing w:before="130"/>
              <w:ind w:left="71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shd w:val="clear" w:color="auto" w:fill="D7D2D9" w:themeFill="accent6" w:themeFillTint="66"/>
          </w:tcPr>
          <w:p w14:paraId="4CA56747" w14:textId="1FB3DF32" w:rsidR="005D72C6" w:rsidRPr="00F94EB3" w:rsidRDefault="005D72C6" w:rsidP="00F36EA2">
            <w:pPr>
              <w:pStyle w:val="TableParagraph"/>
              <w:spacing w:before="130"/>
              <w:ind w:left="76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3780" w:type="dxa"/>
            <w:gridSpan w:val="5"/>
            <w:tcBorders>
              <w:left w:val="single" w:sz="6" w:space="0" w:color="000000"/>
              <w:bottom w:val="single" w:sz="6" w:space="0" w:color="000000" w:themeColor="text1"/>
              <w:right w:val="single" w:sz="6" w:space="0" w:color="000000" w:themeColor="text1"/>
            </w:tcBorders>
          </w:tcPr>
          <w:p w14:paraId="0077FDD7" w14:textId="77777777" w:rsidR="005D72C6" w:rsidRPr="00F94EB3" w:rsidRDefault="005D72C6" w:rsidP="00F36EA2">
            <w:pPr>
              <w:pStyle w:val="TableParagraph"/>
              <w:spacing w:before="130"/>
              <w:ind w:left="1422" w:right="1423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46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51DBED" w14:textId="77777777" w:rsidR="005D72C6" w:rsidRPr="00F94EB3" w:rsidRDefault="005D72C6" w:rsidP="00F36EA2">
            <w:pPr>
              <w:pStyle w:val="TableParagraph"/>
              <w:spacing w:before="130"/>
              <w:ind w:left="132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454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5D6EDD20" w14:textId="77777777" w:rsidR="005D72C6" w:rsidRPr="00F94EB3" w:rsidRDefault="005D72C6" w:rsidP="00F36EA2">
            <w:pPr>
              <w:pStyle w:val="TableParagraph"/>
              <w:spacing w:before="130"/>
              <w:ind w:left="15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5D72C6" w:rsidRPr="00F94EB3" w14:paraId="2C2675E1" w14:textId="77777777" w:rsidTr="009B6D3D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99BA92" w14:textId="77777777" w:rsidR="005D72C6" w:rsidRPr="00F94EB3" w:rsidRDefault="005D72C6" w:rsidP="00F36EA2">
            <w:pPr>
              <w:pStyle w:val="TableParagraph"/>
              <w:spacing w:before="133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000007 (EPE 7; BW E02&amp;E10; CE E02)</w:t>
            </w:r>
          </w:p>
          <w:p w14:paraId="43972FA8" w14:textId="77777777" w:rsidR="005D72C6" w:rsidRPr="00F94EB3" w:rsidRDefault="005D72C6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Reactor Trip, Stabilization, Recovery</w:t>
            </w:r>
            <w:del w:id="3" w:author="Scheetz, Maurin" w:date="2021-05-17T11:24:00Z">
              <w:r w:rsidRPr="00F94EB3" w:rsidDel="001A4B7B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C235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B4F14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99633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7F61A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AD26AD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559506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6F911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1EB06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961E8A3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2EA64A16" w14:textId="77777777" w:rsidTr="009B6D3D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850936" w14:textId="77777777" w:rsidR="005D72C6" w:rsidRPr="00F94EB3" w:rsidRDefault="005D72C6" w:rsidP="00F36EA2">
            <w:pPr>
              <w:pStyle w:val="TableParagraph"/>
              <w:spacing w:before="133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000008 (APE 8) Pressurizer Vapor Space</w:t>
            </w:r>
          </w:p>
          <w:p w14:paraId="3CBF399B" w14:textId="77777777" w:rsidR="005D72C6" w:rsidRPr="00F94EB3" w:rsidRDefault="005D72C6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Accident</w:t>
            </w:r>
            <w:del w:id="4" w:author="Scheetz, Maurin" w:date="2021-05-17T11:24:00Z">
              <w:r w:rsidRPr="00F94EB3" w:rsidDel="001A4B7B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11B2B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030F2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68DC6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DC2CB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FAC456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EEEF02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801EC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296F8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DA7EFC5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7A7FDB64" w14:textId="77777777" w:rsidTr="00ED42B8">
        <w:trPr>
          <w:gridAfter w:val="1"/>
          <w:wAfter w:w="96" w:type="dxa"/>
          <w:trHeight w:hRule="exact" w:val="334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74E8A9" w14:textId="2BC190CC" w:rsidR="005D72C6" w:rsidRPr="00F94EB3" w:rsidRDefault="005D72C6" w:rsidP="00F36EA2">
            <w:pPr>
              <w:pStyle w:val="TableParagraph"/>
              <w:spacing w:before="133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000009 (EPE 9) Small</w:t>
            </w:r>
            <w:r w:rsidR="00FE41AE" w:rsidRPr="00F94EB3">
              <w:rPr>
                <w:sz w:val="16"/>
              </w:rPr>
              <w:t>-</w:t>
            </w:r>
            <w:r w:rsidRPr="00F94EB3">
              <w:rPr>
                <w:sz w:val="16"/>
              </w:rPr>
              <w:t>Break LOCA</w:t>
            </w:r>
            <w:del w:id="5" w:author="Scheetz, Maurin" w:date="2021-05-17T11:24:00Z">
              <w:r w:rsidRPr="00F94EB3" w:rsidDel="001A4B7B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0E7DD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FEE19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21767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CB4CF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75468F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C4D085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44EF7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A321D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256E444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15DDC731" w14:textId="77777777" w:rsidTr="00ED42B8">
        <w:trPr>
          <w:gridAfter w:val="1"/>
          <w:wAfter w:w="96" w:type="dxa"/>
          <w:trHeight w:hRule="exact" w:val="331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10919A" w14:textId="3BDCA339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000011 (EPE 11) Large</w:t>
            </w:r>
            <w:r w:rsidR="00FE41AE" w:rsidRPr="00F94EB3">
              <w:rPr>
                <w:sz w:val="16"/>
              </w:rPr>
              <w:t>-</w:t>
            </w:r>
            <w:r w:rsidRPr="00F94EB3">
              <w:rPr>
                <w:sz w:val="16"/>
              </w:rPr>
              <w:t>Break LOCA</w:t>
            </w:r>
            <w:del w:id="6" w:author="Scheetz, Maurin" w:date="2021-05-17T11:24:00Z">
              <w:r w:rsidRPr="00F94EB3" w:rsidDel="001A4B7B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AE879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9503C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BF95A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DE159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7F02D5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407F50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504E5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D9FA9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C6EE898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2B5EEB31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2F7093" w14:textId="77777777" w:rsidR="005D72C6" w:rsidRPr="00F94EB3" w:rsidRDefault="005D72C6" w:rsidP="00F36EA2">
            <w:pPr>
              <w:pStyle w:val="TableParagraph"/>
              <w:spacing w:before="130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000015 (APE 15) Reactor Coolant Pump</w:t>
            </w:r>
          </w:p>
          <w:p w14:paraId="4EFEA612" w14:textId="77777777" w:rsidR="005D72C6" w:rsidRPr="00F94EB3" w:rsidRDefault="005D72C6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Malfunctions</w:t>
            </w:r>
            <w:del w:id="7" w:author="Scheetz, Maurin" w:date="2021-05-17T11:24:00Z">
              <w:r w:rsidRPr="00F94EB3" w:rsidDel="001A4B7B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35E55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AB3A0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DE041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4F051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D8372C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6D6852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BEC24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2FA52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9DF020F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3CC5128C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71864C" w14:textId="77777777" w:rsidR="005D72C6" w:rsidRPr="00F94EB3" w:rsidRDefault="005D72C6" w:rsidP="00F36EA2">
            <w:pPr>
              <w:pStyle w:val="TableParagraph"/>
              <w:spacing w:before="130"/>
              <w:ind w:left="21" w:right="155"/>
              <w:rPr>
                <w:sz w:val="16"/>
              </w:rPr>
            </w:pPr>
            <w:r w:rsidRPr="00F94EB3">
              <w:rPr>
                <w:sz w:val="16"/>
              </w:rPr>
              <w:t>000022 (APE 22) Loss of Reactor Coolant Makeup</w:t>
            </w:r>
            <w:del w:id="8" w:author="Scheetz, Maurin" w:date="2021-05-17T11:24:00Z">
              <w:r w:rsidRPr="00F94EB3" w:rsidDel="001A4B7B">
                <w:rPr>
                  <w:sz w:val="16"/>
                </w:rPr>
                <w:delText xml:space="preserve"> / 2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3A071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2F1CB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6DF2D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0947D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014FB9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003869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4F79C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FF3A6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3707854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55F67141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654B37" w14:textId="77777777" w:rsidR="005D72C6" w:rsidRPr="00F94EB3" w:rsidRDefault="005D72C6" w:rsidP="00F36EA2">
            <w:pPr>
              <w:pStyle w:val="TableParagraph"/>
              <w:spacing w:before="130"/>
              <w:ind w:left="21" w:right="306"/>
              <w:rPr>
                <w:sz w:val="16"/>
              </w:rPr>
            </w:pPr>
            <w:r w:rsidRPr="00F94EB3">
              <w:rPr>
                <w:sz w:val="16"/>
              </w:rPr>
              <w:t>000025 (APE 25) Loss of Residual Heat Removal System</w:t>
            </w:r>
            <w:del w:id="9" w:author="Scheetz, Maurin" w:date="2021-05-17T11:26:00Z">
              <w:r w:rsidRPr="00F94EB3" w:rsidDel="00EB43B9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036C5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5F82F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31381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42BBA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F26C17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CD83E4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DB14E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BD77D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0AC8851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5B0A14F1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639EAE" w14:textId="77777777" w:rsidR="005D72C6" w:rsidRPr="00F94EB3" w:rsidRDefault="005D72C6" w:rsidP="00F36EA2">
            <w:pPr>
              <w:pStyle w:val="TableParagraph"/>
              <w:spacing w:before="130"/>
              <w:ind w:left="21" w:right="484"/>
              <w:rPr>
                <w:sz w:val="16"/>
              </w:rPr>
            </w:pPr>
            <w:r w:rsidRPr="00F94EB3">
              <w:rPr>
                <w:sz w:val="16"/>
              </w:rPr>
              <w:t>000026 (APE 26) Loss of Component Cooling Water</w:t>
            </w:r>
            <w:del w:id="10" w:author="Scheetz, Maurin" w:date="2021-05-17T11:26:00Z">
              <w:r w:rsidRPr="00F94EB3" w:rsidDel="00EB43B9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CB71C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D8765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41F24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F775F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C76449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0328BA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2573D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9F2F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D4A00B6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59FEDE10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D23EB0" w14:textId="77777777" w:rsidR="005D72C6" w:rsidRPr="00F94EB3" w:rsidRDefault="005D72C6" w:rsidP="00F36EA2">
            <w:pPr>
              <w:pStyle w:val="TableParagraph"/>
              <w:spacing w:before="130"/>
              <w:ind w:left="21" w:right="378"/>
              <w:rPr>
                <w:sz w:val="16"/>
              </w:rPr>
            </w:pPr>
            <w:r w:rsidRPr="00F94EB3">
              <w:rPr>
                <w:sz w:val="16"/>
              </w:rPr>
              <w:t>000027 (APE 27) Pressurizer Pressure Control System Malfunction</w:t>
            </w:r>
            <w:del w:id="11" w:author="Scheetz, Maurin" w:date="2021-05-17T11:26:00Z">
              <w:r w:rsidRPr="00F94EB3" w:rsidDel="00EB43B9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BBB75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74359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384D7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010B9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325E07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F211BF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3A610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A9B11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EFAE3B7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1B2778D5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99EBF3" w14:textId="77777777" w:rsidR="005D72C6" w:rsidRPr="00F94EB3" w:rsidRDefault="005D72C6" w:rsidP="00F36EA2">
            <w:pPr>
              <w:pStyle w:val="TableParagraph"/>
              <w:spacing w:before="130"/>
              <w:ind w:left="21" w:right="368"/>
              <w:rPr>
                <w:sz w:val="16"/>
              </w:rPr>
            </w:pPr>
            <w:r w:rsidRPr="00F94EB3">
              <w:rPr>
                <w:sz w:val="16"/>
              </w:rPr>
              <w:t>000029 (EPE 29) Anticipated Transient Without Scram</w:t>
            </w:r>
            <w:del w:id="12" w:author="Scheetz, Maurin" w:date="2021-05-17T11:26:00Z">
              <w:r w:rsidRPr="00F94EB3" w:rsidDel="00EB43B9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FD7E7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E9E6D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4880E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85A80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D8C28D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507126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59B48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6FD1A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BCB8E87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5183F2C0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53482A" w14:textId="77777777" w:rsidR="005D72C6" w:rsidRPr="00F94EB3" w:rsidRDefault="005D72C6" w:rsidP="00F36EA2">
            <w:pPr>
              <w:pStyle w:val="TableParagraph"/>
              <w:spacing w:before="130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000038 (EPE 38) Steam Generator Tube</w:t>
            </w:r>
          </w:p>
          <w:p w14:paraId="1A04435C" w14:textId="77777777" w:rsidR="005D72C6" w:rsidRPr="00F94EB3" w:rsidRDefault="005D72C6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Rupture</w:t>
            </w:r>
            <w:del w:id="13" w:author="Scheetz, Maurin" w:date="2021-05-17T11:26:00Z">
              <w:r w:rsidRPr="00F94EB3" w:rsidDel="00EB43B9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98DA9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05C4B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588AB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CEF14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80B770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AE31F6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3807D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92562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F0081E4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738D09FB" w14:textId="77777777" w:rsidTr="00ED42B8">
        <w:trPr>
          <w:gridAfter w:val="1"/>
          <w:wAfter w:w="96" w:type="dxa"/>
          <w:trHeight w:hRule="exact" w:val="701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049162" w14:textId="63594C73" w:rsidR="005D72C6" w:rsidRPr="00F94EB3" w:rsidRDefault="005D72C6" w:rsidP="00F36EA2">
            <w:pPr>
              <w:pStyle w:val="TableParagraph"/>
              <w:spacing w:before="130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000040 (APE 40; BW E05; CE E05; W E12)</w:t>
            </w:r>
          </w:p>
          <w:p w14:paraId="204A2A14" w14:textId="77777777" w:rsidR="005D72C6" w:rsidRPr="00F94EB3" w:rsidRDefault="005D72C6" w:rsidP="00F36EA2">
            <w:pPr>
              <w:pStyle w:val="TableParagraph"/>
              <w:ind w:left="21" w:right="458"/>
              <w:rPr>
                <w:sz w:val="16"/>
              </w:rPr>
            </w:pPr>
            <w:r w:rsidRPr="00F94EB3">
              <w:rPr>
                <w:sz w:val="16"/>
              </w:rPr>
              <w:t>Steam Line Rupture—Excessive Heat Transfer</w:t>
            </w:r>
            <w:del w:id="14" w:author="Scheetz, Maurin" w:date="2021-05-17T11:26:00Z">
              <w:r w:rsidRPr="00F94EB3" w:rsidDel="00EB43B9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3D140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3778A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1BE25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C7681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9F0383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FA90F8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C5E32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A7DD4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7DFE626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7B411DC4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C4DBA5" w14:textId="77777777" w:rsidR="005D72C6" w:rsidRPr="00F94EB3" w:rsidRDefault="005D72C6" w:rsidP="00F36EA2">
            <w:pPr>
              <w:pStyle w:val="TableParagraph"/>
              <w:spacing w:before="130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000054 (APE 54; CE E06) Loss of Main</w:t>
            </w:r>
          </w:p>
          <w:p w14:paraId="0F2B0D5B" w14:textId="77777777" w:rsidR="005D72C6" w:rsidRPr="00F94EB3" w:rsidRDefault="005D72C6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Feedwater</w:t>
            </w:r>
            <w:del w:id="15" w:author="Scheetz, Maurin" w:date="2021-05-17T11:26:00Z">
              <w:r w:rsidRPr="00F94EB3" w:rsidDel="00EB43B9">
                <w:rPr>
                  <w:sz w:val="16"/>
                </w:rPr>
                <w:delText xml:space="preserve"> /4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AC095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EE372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C78F8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D9A77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2F9C13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2763E1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399DE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6C5A3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5CD2CEC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1C5B54FD" w14:textId="77777777" w:rsidTr="00ED42B8">
        <w:trPr>
          <w:gridAfter w:val="1"/>
          <w:wAfter w:w="96" w:type="dxa"/>
          <w:trHeight w:hRule="exact" w:val="331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1FE5B6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000055 (EPE 55) Station Blackout</w:t>
            </w:r>
            <w:del w:id="16" w:author="Scheetz, Maurin" w:date="2021-05-17T11:26:00Z">
              <w:r w:rsidRPr="00F94EB3" w:rsidDel="00EB43B9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BC342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2ACA5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A1283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90EA8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C81EC0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F4877D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29A4B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A173E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EE9046C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483C9B22" w14:textId="77777777" w:rsidTr="00ED42B8">
        <w:trPr>
          <w:gridAfter w:val="1"/>
          <w:wAfter w:w="96" w:type="dxa"/>
          <w:trHeight w:hRule="exact" w:val="331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D838C3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000056 (APE 56) Loss of Offsite Power</w:t>
            </w:r>
            <w:del w:id="17" w:author="Scheetz, Maurin" w:date="2021-05-17T11:26:00Z">
              <w:r w:rsidRPr="00F94EB3" w:rsidDel="00EB43B9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7C4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DAE8A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1BB98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A9B49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3817C9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9966DA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F85DC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318BA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8C77E13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4F020D70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184755" w14:textId="77777777" w:rsidR="005D72C6" w:rsidRPr="00F94EB3" w:rsidRDefault="005D72C6" w:rsidP="00F36EA2">
            <w:pPr>
              <w:pStyle w:val="TableParagraph"/>
              <w:spacing w:before="130"/>
              <w:ind w:left="21" w:right="733"/>
              <w:rPr>
                <w:sz w:val="16"/>
              </w:rPr>
            </w:pPr>
            <w:r w:rsidRPr="00F94EB3">
              <w:rPr>
                <w:sz w:val="16"/>
              </w:rPr>
              <w:t>000057 (APE 57) Loss of Vital AC Instrument Bus</w:t>
            </w:r>
            <w:del w:id="18" w:author="Scheetz, Maurin" w:date="2021-05-17T11:26:00Z">
              <w:r w:rsidRPr="00F94EB3" w:rsidDel="00EB43B9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757BD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1DD46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697A3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813AF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CBFB9B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243C2B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91092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17B7A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FEDC096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192240B1" w14:textId="77777777" w:rsidTr="00ED42B8">
        <w:trPr>
          <w:gridAfter w:val="1"/>
          <w:wAfter w:w="96" w:type="dxa"/>
          <w:trHeight w:hRule="exact" w:val="334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CA5E74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000058 (APE 58) Loss of DC Power</w:t>
            </w:r>
            <w:del w:id="19" w:author="Scheetz, Maurin" w:date="2021-05-17T11:26:00Z">
              <w:r w:rsidRPr="00F94EB3" w:rsidDel="00EB43B9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9636A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BC369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87B52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3D284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440065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73FEE8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AE905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E4A85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01AA46B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4D597984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187309" w14:textId="1A60A93A" w:rsidR="005D72C6" w:rsidRPr="00F94EB3" w:rsidRDefault="005D72C6" w:rsidP="00F36EA2">
            <w:pPr>
              <w:pStyle w:val="TableParagraph"/>
              <w:spacing w:before="130"/>
              <w:ind w:left="21" w:right="182"/>
              <w:rPr>
                <w:sz w:val="16"/>
              </w:rPr>
            </w:pPr>
            <w:r w:rsidRPr="00F94EB3">
              <w:rPr>
                <w:sz w:val="16"/>
              </w:rPr>
              <w:t>000062 (APE 62) Loss of Service Water</w:t>
            </w:r>
            <w:del w:id="20" w:author="Scheetz, Maurin" w:date="2021-05-17T11:26:00Z">
              <w:r w:rsidRPr="00F94EB3" w:rsidDel="00EB43B9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01F2F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D30A2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3A6AB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1DC14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78DB5B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280E1E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68470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786ED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3401B06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752AB9E9" w14:textId="77777777" w:rsidTr="00ED42B8">
        <w:trPr>
          <w:gridAfter w:val="1"/>
          <w:wAfter w:w="96" w:type="dxa"/>
          <w:trHeight w:hRule="exact" w:val="331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97899B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000065 (APE 65) Loss of Instrument Air</w:t>
            </w:r>
            <w:del w:id="21" w:author="Scheetz, Maurin" w:date="2021-05-17T11:26:00Z">
              <w:r w:rsidRPr="00F94EB3" w:rsidDel="00EB43B9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86E92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AC7CE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3F7E2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D89E9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14A39F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79E8A7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334AA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C4BF5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0EC52A1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716AA24B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2B0E2B" w14:textId="77777777" w:rsidR="005D72C6" w:rsidRPr="00F94EB3" w:rsidRDefault="005D72C6" w:rsidP="00F36EA2">
            <w:pPr>
              <w:pStyle w:val="TableParagraph"/>
              <w:spacing w:before="130"/>
              <w:ind w:left="21" w:right="252"/>
              <w:rPr>
                <w:sz w:val="16"/>
              </w:rPr>
            </w:pPr>
            <w:r w:rsidRPr="00F94EB3">
              <w:rPr>
                <w:sz w:val="16"/>
              </w:rPr>
              <w:t>000077 (APE 77) Generator Voltage and Electric Grid Disturbances</w:t>
            </w:r>
            <w:del w:id="22" w:author="Scheetz, Maurin" w:date="2021-05-17T11:27:00Z">
              <w:r w:rsidRPr="00F94EB3" w:rsidDel="00EB43B9">
                <w:rPr>
                  <w:sz w:val="16"/>
                </w:rPr>
                <w:delText xml:space="preserve"> /</w:delText>
              </w:r>
            </w:del>
            <w:del w:id="23" w:author="Scheetz, Maurin" w:date="2021-05-17T11:26:00Z">
              <w:r w:rsidRPr="00F94EB3" w:rsidDel="00EB43B9">
                <w:rPr>
                  <w:sz w:val="16"/>
                </w:rPr>
                <w:delText xml:space="preserve"> 6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CB381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3404E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ADF3E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71DB4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CF6012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497A84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20C8C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C41BBE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3691581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7303F619" w14:textId="77777777" w:rsidTr="00ED42B8">
        <w:trPr>
          <w:gridAfter w:val="1"/>
          <w:wAfter w:w="96" w:type="dxa"/>
          <w:trHeight w:hRule="exact" w:val="331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E10C70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>(W E04) LOCA Outside Containment</w:t>
            </w:r>
            <w:del w:id="24" w:author="Scheetz, Maurin" w:date="2021-05-17T11:27:00Z">
              <w:r w:rsidRPr="00F94EB3" w:rsidDel="00EB43B9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A6DB7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3E0F3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DB7B0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0C0D5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568B33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CB06BC6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234B2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977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7EDA5F1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054EDB27" w14:textId="77777777" w:rsidTr="009B6D3D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051E7B" w14:textId="77777777" w:rsidR="005D72C6" w:rsidRPr="00F94EB3" w:rsidRDefault="005D72C6" w:rsidP="00F36EA2">
            <w:pPr>
              <w:pStyle w:val="TableParagraph"/>
              <w:spacing w:before="130"/>
              <w:ind w:left="21" w:right="547"/>
              <w:rPr>
                <w:sz w:val="16"/>
              </w:rPr>
            </w:pPr>
            <w:r w:rsidRPr="00F94EB3">
              <w:rPr>
                <w:sz w:val="16"/>
              </w:rPr>
              <w:t>(W E11) Loss of Emergency Coolant Recirculation</w:t>
            </w:r>
            <w:del w:id="25" w:author="Scheetz, Maurin" w:date="2021-05-17T11:27:00Z">
              <w:r w:rsidRPr="00F94EB3" w:rsidDel="00EB43B9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6F493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57EE6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61230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89C64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68903A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15E5120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5AED3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4B912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70D53A5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6DA03235" w14:textId="77777777" w:rsidTr="00ED42B8">
        <w:trPr>
          <w:gridAfter w:val="1"/>
          <w:wAfter w:w="96" w:type="dxa"/>
          <w:trHeight w:hRule="exact" w:val="516"/>
        </w:trPr>
        <w:tc>
          <w:tcPr>
            <w:tcW w:w="3214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3A2476" w14:textId="77777777" w:rsidR="005D72C6" w:rsidRPr="00F94EB3" w:rsidRDefault="005D72C6" w:rsidP="00F36EA2">
            <w:pPr>
              <w:pStyle w:val="TableParagraph"/>
              <w:spacing w:before="130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(BW E04; W E05) Inadequate </w:t>
            </w:r>
            <w:r w:rsidRPr="00F94EB3">
              <w:rPr>
                <w:spacing w:val="-3"/>
                <w:sz w:val="16"/>
              </w:rPr>
              <w:t xml:space="preserve">Heat </w:t>
            </w:r>
            <w:r w:rsidRPr="00F94EB3">
              <w:rPr>
                <w:spacing w:val="-4"/>
                <w:sz w:val="16"/>
              </w:rPr>
              <w:t xml:space="preserve">Transfer—Loss </w:t>
            </w:r>
            <w:r w:rsidRPr="00F94EB3">
              <w:rPr>
                <w:spacing w:val="-3"/>
                <w:sz w:val="16"/>
              </w:rPr>
              <w:t xml:space="preserve">of </w:t>
            </w:r>
            <w:r w:rsidRPr="00F94EB3">
              <w:rPr>
                <w:spacing w:val="-4"/>
                <w:sz w:val="16"/>
              </w:rPr>
              <w:t xml:space="preserve">Secondary Heat </w:t>
            </w:r>
            <w:r w:rsidRPr="00F94EB3">
              <w:rPr>
                <w:spacing w:val="-3"/>
                <w:sz w:val="16"/>
              </w:rPr>
              <w:t>Sink</w:t>
            </w:r>
            <w:del w:id="26" w:author="Scheetz, Maurin" w:date="2021-05-17T11:27:00Z">
              <w:r w:rsidRPr="00F94EB3" w:rsidDel="00EB43B9">
                <w:rPr>
                  <w:spacing w:val="-3"/>
                  <w:sz w:val="16"/>
                </w:rPr>
                <w:delText xml:space="preserve"> </w:delText>
              </w:r>
              <w:r w:rsidRPr="00F94EB3" w:rsidDel="00EB43B9">
                <w:rPr>
                  <w:sz w:val="16"/>
                </w:rPr>
                <w:delText>/ 4</w:delText>
              </w:r>
            </w:del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958CA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42791A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2CB36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EAA7B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532088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B7D0698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72D05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AF21E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2B53ADE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38E12731" w14:textId="77777777" w:rsidTr="009B6D3D">
        <w:trPr>
          <w:gridAfter w:val="1"/>
          <w:wAfter w:w="96" w:type="dxa"/>
          <w:trHeight w:hRule="exact" w:val="346"/>
        </w:trPr>
        <w:tc>
          <w:tcPr>
            <w:tcW w:w="3214" w:type="dxa"/>
            <w:gridSpan w:val="2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35B31A1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1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2FD6B9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F14EA94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2077F321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4B6F7C7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A4C6F5F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15986CD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295208B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E0E459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248FBA0C" w14:textId="77777777" w:rsidR="005D72C6" w:rsidRPr="00F94EB3" w:rsidRDefault="005D72C6" w:rsidP="00F36EA2">
            <w:pPr>
              <w:rPr>
                <w:rFonts w:cs="Arial"/>
              </w:rPr>
            </w:pPr>
          </w:p>
        </w:tc>
      </w:tr>
      <w:tr w:rsidR="005D72C6" w:rsidRPr="00F94EB3" w14:paraId="0A1BD45D" w14:textId="77777777" w:rsidTr="009B6D3D">
        <w:trPr>
          <w:gridAfter w:val="1"/>
          <w:wAfter w:w="96" w:type="dxa"/>
          <w:trHeight w:hRule="exact" w:val="365"/>
        </w:trPr>
        <w:tc>
          <w:tcPr>
            <w:tcW w:w="3214" w:type="dxa"/>
            <w:gridSpan w:val="2"/>
            <w:tcBorders>
              <w:right w:val="single" w:sz="6" w:space="0" w:color="000000" w:themeColor="text1"/>
            </w:tcBorders>
          </w:tcPr>
          <w:p w14:paraId="30A94B8F" w14:textId="77777777" w:rsidR="005D72C6" w:rsidRPr="00F94EB3" w:rsidRDefault="005D72C6" w:rsidP="00F36EA2">
            <w:pPr>
              <w:pStyle w:val="TableParagraph"/>
              <w:spacing w:before="133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Totals:</w:t>
            </w:r>
          </w:p>
        </w:tc>
        <w:tc>
          <w:tcPr>
            <w:tcW w:w="31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9C46EB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2FD90E92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510BC93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4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E1F1C75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4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double" w:sz="4" w:space="0" w:color="000000"/>
            </w:tcBorders>
            <w:shd w:val="clear" w:color="auto" w:fill="D7D2D9" w:themeFill="accent6" w:themeFillTint="66"/>
          </w:tcPr>
          <w:p w14:paraId="6A939229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4" w:space="0" w:color="000000" w:themeColor="text1"/>
              <w:left w:val="double" w:sz="4" w:space="0" w:color="000000"/>
              <w:bottom w:val="double" w:sz="4" w:space="0" w:color="000000" w:themeColor="text1"/>
              <w:right w:val="double" w:sz="4" w:space="0" w:color="000000"/>
            </w:tcBorders>
            <w:shd w:val="clear" w:color="auto" w:fill="D7D2D9" w:themeFill="accent6" w:themeFillTint="66"/>
          </w:tcPr>
          <w:p w14:paraId="3A5B310C" w14:textId="77777777" w:rsidR="005D72C6" w:rsidRPr="00F94EB3" w:rsidRDefault="005D72C6" w:rsidP="00F36EA2">
            <w:pPr>
              <w:rPr>
                <w:rFonts w:cs="Arial"/>
              </w:rPr>
            </w:pPr>
          </w:p>
        </w:tc>
        <w:tc>
          <w:tcPr>
            <w:tcW w:w="4226" w:type="dxa"/>
            <w:gridSpan w:val="7"/>
            <w:tcBorders>
              <w:top w:val="double" w:sz="4" w:space="0" w:color="000000" w:themeColor="text1"/>
              <w:left w:val="double" w:sz="4" w:space="0" w:color="000000"/>
              <w:right w:val="single" w:sz="6" w:space="0" w:color="000000" w:themeColor="text1"/>
            </w:tcBorders>
          </w:tcPr>
          <w:p w14:paraId="57756064" w14:textId="77777777" w:rsidR="005D72C6" w:rsidRPr="00F94EB3" w:rsidRDefault="005D72C6" w:rsidP="00F36EA2">
            <w:pPr>
              <w:pStyle w:val="TableParagraph"/>
              <w:spacing w:before="133"/>
              <w:ind w:left="33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454" w:type="dxa"/>
            <w:gridSpan w:val="2"/>
            <w:tcBorders>
              <w:left w:val="single" w:sz="6" w:space="0" w:color="000000" w:themeColor="text1"/>
            </w:tcBorders>
          </w:tcPr>
          <w:p w14:paraId="4CFFBDA9" w14:textId="77777777" w:rsidR="005D72C6" w:rsidRPr="00F94EB3" w:rsidRDefault="005D72C6" w:rsidP="00F36EA2">
            <w:pPr>
              <w:pStyle w:val="TableParagraph"/>
              <w:spacing w:before="133"/>
              <w:ind w:left="17" w:right="55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18/6</w:t>
            </w:r>
          </w:p>
        </w:tc>
      </w:tr>
      <w:tr w:rsidR="003B29C9" w:rsidRPr="00F94EB3" w14:paraId="2D4F3C38" w14:textId="77777777" w:rsidTr="655334C8">
        <w:trPr>
          <w:gridBefore w:val="1"/>
          <w:wBefore w:w="140" w:type="dxa"/>
          <w:trHeight w:hRule="exact" w:val="675"/>
        </w:trPr>
        <w:tc>
          <w:tcPr>
            <w:tcW w:w="9960" w:type="dxa"/>
            <w:gridSpan w:val="20"/>
            <w:tcBorders>
              <w:bottom w:val="single" w:sz="6" w:space="0" w:color="000000" w:themeColor="text1"/>
            </w:tcBorders>
          </w:tcPr>
          <w:p w14:paraId="42C2431F" w14:textId="66D7D35E" w:rsidR="003B29C9" w:rsidRPr="00F94EB3" w:rsidRDefault="003B29C9" w:rsidP="003B29C9">
            <w:pPr>
              <w:pStyle w:val="TableParagraph"/>
              <w:spacing w:before="39"/>
              <w:ind w:right="158"/>
              <w:jc w:val="center"/>
              <w:rPr>
                <w:sz w:val="16"/>
              </w:rPr>
            </w:pPr>
            <w:r w:rsidRPr="00F94EB3">
              <w:rPr>
                <w:sz w:val="16"/>
              </w:rPr>
              <w:lastRenderedPageBreak/>
              <w:t xml:space="preserve">Form </w:t>
            </w:r>
            <w:r w:rsidR="007B6117" w:rsidRPr="00F94EB3">
              <w:rPr>
                <w:sz w:val="16"/>
              </w:rPr>
              <w:t>4.1</w:t>
            </w:r>
            <w:r w:rsidRPr="00F94EB3">
              <w:rPr>
                <w:sz w:val="16"/>
              </w:rPr>
              <w:t>-PWR</w:t>
            </w:r>
            <w:r w:rsidRPr="00F94EB3">
              <w:rPr>
                <w:sz w:val="16"/>
              </w:rPr>
              <w:tab/>
            </w:r>
            <w:r w:rsidRPr="00F94EB3">
              <w:rPr>
                <w:sz w:val="16"/>
              </w:rPr>
              <w:tab/>
              <w:t xml:space="preserve">                    </w:t>
            </w:r>
            <w:r w:rsidR="00B17710" w:rsidRPr="00F94EB3">
              <w:rPr>
                <w:sz w:val="16"/>
              </w:rPr>
              <w:t xml:space="preserve">  </w:t>
            </w:r>
            <w:r w:rsidRPr="00F94EB3">
              <w:rPr>
                <w:sz w:val="16"/>
              </w:rPr>
              <w:t>PWR</w:t>
            </w:r>
            <w:r w:rsidRPr="00F94EB3">
              <w:rPr>
                <w:spacing w:val="-4"/>
                <w:sz w:val="16"/>
              </w:rPr>
              <w:t xml:space="preserve"> </w:t>
            </w:r>
            <w:r w:rsidRPr="00F94EB3">
              <w:rPr>
                <w:sz w:val="16"/>
              </w:rPr>
              <w:t>Examination</w:t>
            </w:r>
            <w:r w:rsidRPr="00F94EB3">
              <w:rPr>
                <w:spacing w:val="-3"/>
                <w:sz w:val="16"/>
              </w:rPr>
              <w:t xml:space="preserve"> </w:t>
            </w:r>
            <w:r w:rsidRPr="00F94EB3">
              <w:rPr>
                <w:sz w:val="16"/>
              </w:rPr>
              <w:t>Outline</w:t>
            </w:r>
            <w:r w:rsidRPr="00F94EB3">
              <w:rPr>
                <w:sz w:val="16"/>
              </w:rPr>
              <w:tab/>
              <w:t xml:space="preserve">                                                                  Page </w:t>
            </w:r>
            <w:r w:rsidR="00C43BEF" w:rsidRPr="00F94EB3">
              <w:rPr>
                <w:sz w:val="16"/>
              </w:rPr>
              <w:t>3</w:t>
            </w:r>
          </w:p>
          <w:p w14:paraId="51CFD5F0" w14:textId="085BBF30" w:rsidR="003B29C9" w:rsidRPr="00F94EB3" w:rsidRDefault="003B29C9" w:rsidP="003B29C9">
            <w:pPr>
              <w:pStyle w:val="TableParagraph"/>
              <w:spacing w:before="39"/>
              <w:ind w:right="158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Emergency and Abnormal Plant Evolutions—Tier 1/Group 2</w:t>
            </w:r>
            <w:r w:rsidRPr="00F94EB3">
              <w:rPr>
                <w:spacing w:val="-24"/>
                <w:sz w:val="16"/>
              </w:rPr>
              <w:t xml:space="preserve"> </w:t>
            </w:r>
            <w:r w:rsidRPr="00F94EB3">
              <w:rPr>
                <w:sz w:val="16"/>
              </w:rPr>
              <w:t>(RO/SRO)</w:t>
            </w:r>
          </w:p>
        </w:tc>
      </w:tr>
      <w:tr w:rsidR="00C70F70" w:rsidRPr="00F94EB3" w14:paraId="48A1CFE1" w14:textId="77777777" w:rsidTr="00186C31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31C764B3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E/APE # / Name</w:t>
            </w:r>
            <w:del w:id="27" w:author="Scheetz, Maurin" w:date="2021-05-17T11:27:00Z">
              <w:r w:rsidRPr="00F94EB3" w:rsidDel="00EB43B9">
                <w:rPr>
                  <w:sz w:val="16"/>
                </w:rPr>
                <w:delText xml:space="preserve"> / Safety Function</w:delText>
              </w:r>
            </w:del>
          </w:p>
        </w:tc>
        <w:tc>
          <w:tcPr>
            <w:tcW w:w="358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6F0297" w14:textId="77777777" w:rsidR="00C70F70" w:rsidRPr="00F94EB3" w:rsidRDefault="00C70F70" w:rsidP="00F36EA2">
            <w:pPr>
              <w:pStyle w:val="TableParagraph"/>
              <w:spacing w:before="39"/>
              <w:ind w:left="71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360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C33359" w14:textId="77777777" w:rsidR="00C70F70" w:rsidRPr="00F94EB3" w:rsidRDefault="00C70F70" w:rsidP="00F36EA2">
            <w:pPr>
              <w:pStyle w:val="TableParagraph"/>
              <w:spacing w:before="39"/>
              <w:ind w:left="71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358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95A4AA" w14:textId="77777777" w:rsidR="00C70F70" w:rsidRPr="00F94EB3" w:rsidRDefault="00C70F70" w:rsidP="00F36EA2">
            <w:pPr>
              <w:pStyle w:val="TableParagraph"/>
              <w:spacing w:before="39"/>
              <w:ind w:left="69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3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DAE499" w14:textId="77777777" w:rsidR="00C70F70" w:rsidRPr="00F94EB3" w:rsidRDefault="00C70F70" w:rsidP="00F36EA2">
            <w:pPr>
              <w:pStyle w:val="TableParagraph"/>
              <w:spacing w:before="39"/>
              <w:ind w:left="71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3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080AF6E" w14:textId="77777777" w:rsidR="00C70F70" w:rsidRPr="00F94EB3" w:rsidRDefault="00C70F70" w:rsidP="00F36EA2">
            <w:pPr>
              <w:pStyle w:val="TableParagraph"/>
              <w:spacing w:before="39"/>
              <w:ind w:left="71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3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3D6CD60" w14:textId="52864366" w:rsidR="00C70F70" w:rsidRPr="00F94EB3" w:rsidRDefault="00C70F70" w:rsidP="00F36EA2">
            <w:pPr>
              <w:pStyle w:val="TableParagraph"/>
              <w:spacing w:before="39"/>
              <w:ind w:left="76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2508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91C17A" w14:textId="77777777" w:rsidR="00C70F70" w:rsidRPr="00F94EB3" w:rsidRDefault="00C70F70" w:rsidP="00F36EA2">
            <w:pPr>
              <w:pStyle w:val="TableParagraph"/>
              <w:spacing w:before="39"/>
              <w:ind w:left="806"/>
              <w:rPr>
                <w:sz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46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B84AD9" w14:textId="77777777" w:rsidR="00C70F70" w:rsidRPr="00F94EB3" w:rsidRDefault="00C70F70" w:rsidP="00F36EA2">
            <w:pPr>
              <w:pStyle w:val="TableParagraph"/>
              <w:spacing w:before="39"/>
              <w:ind w:left="134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454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251C4578" w14:textId="77777777" w:rsidR="00C70F70" w:rsidRPr="00F94EB3" w:rsidRDefault="00C70F70" w:rsidP="00F36EA2">
            <w:pPr>
              <w:pStyle w:val="TableParagraph"/>
              <w:spacing w:before="39"/>
              <w:ind w:right="158"/>
              <w:jc w:val="right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C70F70" w:rsidRPr="00F94EB3" w14:paraId="0E34FAB8" w14:textId="77777777" w:rsidTr="00186C31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B0C8ED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000001 (APE 1) Continuous Rod Withdrawal</w:t>
            </w:r>
            <w:del w:id="28" w:author="Scheetz, Maurin" w:date="2021-05-17T11:27:00Z">
              <w:r w:rsidRPr="00F94EB3" w:rsidDel="00EB43B9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18EBF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2026B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7AF54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1F9B4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195A6E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5309BC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D5BD9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D674E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C4F030D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A9F5CCE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831506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000003 (APE 3) Dropped Control Rod</w:t>
            </w:r>
            <w:del w:id="29" w:author="Scheetz, Maurin" w:date="2021-05-17T11:27:00Z">
              <w:r w:rsidRPr="00F94EB3" w:rsidDel="00EB43B9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CA592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CAFC1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34FC4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BF236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1BE310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86C019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86814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1994A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9696047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B847BCB" w14:textId="77777777" w:rsidTr="00ED42B8">
        <w:trPr>
          <w:gridBefore w:val="1"/>
          <w:wBefore w:w="140" w:type="dxa"/>
          <w:trHeight w:hRule="exact" w:val="25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B842F1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000005 (APE 5) Inoperable/Stuck Control Rod</w:t>
            </w:r>
            <w:del w:id="30" w:author="Scheetz, Maurin" w:date="2021-05-17T11:27:00Z">
              <w:r w:rsidRPr="00F94EB3" w:rsidDel="00EB43B9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ED1E4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AF2DB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786CB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EF6FA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99B95A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0C96A7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06D4B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1B36C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610BF38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431374E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8DFA47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000024 (APE 24) Emergency </w:t>
            </w:r>
            <w:proofErr w:type="spellStart"/>
            <w:r w:rsidRPr="00F94EB3">
              <w:rPr>
                <w:sz w:val="16"/>
              </w:rPr>
              <w:t>Boration</w:t>
            </w:r>
            <w:proofErr w:type="spellEnd"/>
            <w:del w:id="31" w:author="Scheetz, Maurin" w:date="2021-05-17T11:27:00Z">
              <w:r w:rsidRPr="00F94EB3" w:rsidDel="00EB43B9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C7666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B0A43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986BD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6D976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D56402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0E7198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CB9E0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7A0C5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7376BD9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4258813E" w14:textId="77777777" w:rsidTr="00ED42B8">
        <w:trPr>
          <w:gridBefore w:val="1"/>
          <w:wBefore w:w="140" w:type="dxa"/>
          <w:trHeight w:hRule="exact" w:val="42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236C25" w14:textId="4BF9A87D" w:rsidR="00C70F70" w:rsidRPr="00F94EB3" w:rsidRDefault="00C70F70" w:rsidP="00F36EA2">
            <w:pPr>
              <w:pStyle w:val="TableParagraph"/>
              <w:spacing w:before="37"/>
              <w:ind w:left="21" w:right="792"/>
              <w:rPr>
                <w:sz w:val="16"/>
              </w:rPr>
            </w:pPr>
            <w:r w:rsidRPr="00F94EB3">
              <w:rPr>
                <w:sz w:val="16"/>
              </w:rPr>
              <w:t>000028 (APE 28) Pressurizer Level Control Malfunction</w:t>
            </w:r>
            <w:del w:id="32" w:author="Scheetz, Maurin" w:date="2021-05-17T11:27:00Z">
              <w:r w:rsidRPr="00F94EB3" w:rsidDel="00EB43B9">
                <w:rPr>
                  <w:sz w:val="16"/>
                </w:rPr>
                <w:delText xml:space="preserve"> / 2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F8CC3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BF2EB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7059C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30263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33600E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9CDE60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FF60C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30AD4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0734CDC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79D52048" w14:textId="77777777" w:rsidTr="00ED42B8">
        <w:trPr>
          <w:gridBefore w:val="1"/>
          <w:wBefore w:w="140" w:type="dxa"/>
          <w:trHeight w:hRule="exact" w:val="427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6301E3" w14:textId="77777777" w:rsidR="00C70F70" w:rsidRPr="00F94EB3" w:rsidRDefault="00C70F70" w:rsidP="00F36EA2">
            <w:pPr>
              <w:pStyle w:val="TableParagraph"/>
              <w:spacing w:before="37"/>
              <w:ind w:left="21" w:right="880"/>
              <w:rPr>
                <w:sz w:val="16"/>
              </w:rPr>
            </w:pPr>
            <w:r w:rsidRPr="00F94EB3">
              <w:rPr>
                <w:sz w:val="16"/>
              </w:rPr>
              <w:t>000032 (APE 32) Loss of Source Range Nuclear Instrumentation</w:t>
            </w:r>
            <w:del w:id="33" w:author="Scheetz, Maurin" w:date="2021-05-17T11:27:00Z">
              <w:r w:rsidRPr="00F94EB3" w:rsidDel="00EB43B9">
                <w:rPr>
                  <w:sz w:val="16"/>
                </w:rPr>
                <w:delText xml:space="preserve"> / 7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4C3D8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E22D2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EA1BD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3ABA3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B06589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D81BB2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F58B6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F2C0B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DD830CE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7127512" w14:textId="77777777" w:rsidTr="00ED42B8">
        <w:trPr>
          <w:gridBefore w:val="1"/>
          <w:wBefore w:w="140" w:type="dxa"/>
          <w:trHeight w:hRule="exact" w:val="427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445502" w14:textId="77777777" w:rsidR="00C70F70" w:rsidRPr="00F94EB3" w:rsidRDefault="00C70F70" w:rsidP="00F36EA2">
            <w:pPr>
              <w:pStyle w:val="TableParagraph"/>
              <w:spacing w:before="37"/>
              <w:ind w:left="21" w:right="498"/>
              <w:rPr>
                <w:sz w:val="16"/>
              </w:rPr>
            </w:pPr>
            <w:r w:rsidRPr="00F94EB3">
              <w:rPr>
                <w:sz w:val="16"/>
              </w:rPr>
              <w:t>000033 (APE 33) Loss of Intermediate Range Nuclear Instrumentation</w:t>
            </w:r>
            <w:del w:id="34" w:author="Scheetz, Maurin" w:date="2021-05-17T11:27:00Z">
              <w:r w:rsidRPr="00F94EB3" w:rsidDel="00EB43B9">
                <w:rPr>
                  <w:sz w:val="16"/>
                </w:rPr>
                <w:delText xml:space="preserve"> / 7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7DE21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57D80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06C7C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2AEB4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991798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CF035B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49891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1E235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53F43A2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495454D4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21F77F" w14:textId="1A6E95A1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000036 (APE 36; BW/A08) Fuel</w:t>
            </w:r>
            <w:r w:rsidR="007C3D0D" w:rsidRPr="00F94EB3">
              <w:rPr>
                <w:sz w:val="16"/>
              </w:rPr>
              <w:t xml:space="preserve"> </w:t>
            </w:r>
            <w:r w:rsidRPr="00F94EB3">
              <w:rPr>
                <w:sz w:val="16"/>
              </w:rPr>
              <w:t>Handling Incidents</w:t>
            </w:r>
            <w:del w:id="35" w:author="Scheetz, Maurin" w:date="2021-05-17T11:27:00Z">
              <w:r w:rsidRPr="00F94EB3" w:rsidDel="00EB43B9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0B9A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7FE2F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32CB4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AD9A2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4FF432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FBEF99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7AF7D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81E97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6E63A39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DF228D1" w14:textId="77777777" w:rsidTr="00ED42B8">
        <w:trPr>
          <w:gridBefore w:val="1"/>
          <w:wBefore w:w="140" w:type="dxa"/>
          <w:trHeight w:hRule="exact" w:val="25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4724BA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000037 (APE 37) Steam Generator Tube Leak</w:t>
            </w:r>
            <w:del w:id="36" w:author="Scheetz, Maurin" w:date="2021-05-17T11:27:00Z">
              <w:r w:rsidRPr="00F94EB3" w:rsidDel="00EB43B9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58DA0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AFF11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C0D6F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02E8B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1A6966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EE5237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F817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65E91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BAC597F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168DCAB4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149EF0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000051 (APE 51) Loss of Condenser Vacuum</w:t>
            </w:r>
            <w:del w:id="37" w:author="Scheetz, Maurin" w:date="2021-05-17T11:27:00Z">
              <w:r w:rsidRPr="00F94EB3" w:rsidDel="00EB43B9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221BD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92682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B2C60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650D4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EBB693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6BFFF3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AF404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4155A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97EF519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471E5ECE" w14:textId="77777777" w:rsidTr="00ED42B8">
        <w:trPr>
          <w:gridBefore w:val="1"/>
          <w:wBefore w:w="140" w:type="dxa"/>
          <w:trHeight w:hRule="exact" w:val="25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A6105D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000059 (APE 59) Accidental Liquid Radwaste Release</w:t>
            </w:r>
            <w:del w:id="38" w:author="Scheetz, Maurin" w:date="2021-05-17T11:27:00Z">
              <w:r w:rsidRPr="00F94EB3" w:rsidDel="00EB43B9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CEA9B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5264F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F93A1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35773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12A648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2602F4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03216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24EEA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1E4F1D6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4EA7102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27EA4A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000060 (APE 60) Accidental Gaseous Radwaste Release</w:t>
            </w:r>
            <w:del w:id="39" w:author="Scheetz, Maurin" w:date="2021-05-17T11:27:00Z">
              <w:r w:rsidRPr="00F94EB3" w:rsidDel="00EB43B9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54077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AFB10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2848D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7F498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34AFA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044BF2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65978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71F80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B44AE96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E7970A3" w14:textId="77777777" w:rsidTr="00CB2DD2">
        <w:trPr>
          <w:gridBefore w:val="1"/>
          <w:wBefore w:w="140" w:type="dxa"/>
          <w:trHeight w:hRule="exact" w:val="22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FE1C44" w14:textId="77777777" w:rsidR="00C70F70" w:rsidRPr="00F94EB3" w:rsidDel="00EB43B9" w:rsidRDefault="00C70F70" w:rsidP="00F36EA2">
            <w:pPr>
              <w:pStyle w:val="TableParagraph"/>
              <w:spacing w:before="37" w:line="183" w:lineRule="exact"/>
              <w:ind w:left="21"/>
              <w:rPr>
                <w:del w:id="40" w:author="Scheetz, Maurin" w:date="2021-05-17T11:27:00Z"/>
                <w:sz w:val="16"/>
              </w:rPr>
            </w:pPr>
            <w:r w:rsidRPr="00F94EB3">
              <w:rPr>
                <w:sz w:val="16"/>
              </w:rPr>
              <w:t>000061 (APE 61) Area Radiation Monitoring System Alarms</w:t>
            </w:r>
          </w:p>
          <w:p w14:paraId="1F8F1B92" w14:textId="77777777" w:rsidR="00C70F70" w:rsidRPr="00F94EB3" w:rsidRDefault="00C70F70" w:rsidP="00EB43B9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del w:id="41" w:author="Scheetz, Maurin" w:date="2021-05-17T11:27:00Z">
              <w:r w:rsidRPr="00F94EB3" w:rsidDel="00EB43B9">
                <w:rPr>
                  <w:sz w:val="16"/>
                </w:rPr>
                <w:delText>/ 7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2172B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3B166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D61B5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E2E65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EAB715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229143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F95F7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D132A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58FF366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30C0CCCD" w14:textId="77777777" w:rsidTr="00ED42B8">
        <w:trPr>
          <w:gridBefore w:val="1"/>
          <w:wBefore w:w="140" w:type="dxa"/>
          <w:trHeight w:hRule="exact" w:val="266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E2FC39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000067 (APE 67) Plant Fire </w:t>
            </w:r>
            <w:proofErr w:type="gramStart"/>
            <w:r w:rsidRPr="00F94EB3">
              <w:rPr>
                <w:sz w:val="16"/>
              </w:rPr>
              <w:t>On</w:t>
            </w:r>
            <w:proofErr w:type="gramEnd"/>
            <w:r w:rsidRPr="00F94EB3">
              <w:rPr>
                <w:sz w:val="16"/>
              </w:rPr>
              <w:t xml:space="preserve"> Site</w:t>
            </w:r>
            <w:del w:id="42" w:author="Scheetz, Maurin" w:date="2021-05-17T11:28:00Z">
              <w:r w:rsidRPr="00F94EB3" w:rsidDel="00EB43B9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F2FCD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DA676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BD7CB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67197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4494DB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B372AA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6BA22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38A46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209103E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190F6DE1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7DA9BE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000068 (APE 68; BW A06) Control Room Evacuation</w:t>
            </w:r>
            <w:del w:id="43" w:author="Scheetz, Maurin" w:date="2021-05-17T11:28:00Z">
              <w:r w:rsidRPr="00F94EB3" w:rsidDel="006565BC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E5C3A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8EB6A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02033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42AAC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D9D6A0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AFA80E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30651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A2829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3798C7C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01E26D8" w14:textId="77777777" w:rsidTr="00ED42B8">
        <w:trPr>
          <w:gridBefore w:val="1"/>
          <w:wBefore w:w="140" w:type="dxa"/>
          <w:trHeight w:hRule="exact" w:val="266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F71BE3" w14:textId="73D6B11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000069 (APE 69; W E14) Loss of Containment Integrity</w:t>
            </w:r>
            <w:del w:id="44" w:author="Scheetz, Maurin" w:date="2021-05-17T11:28:00Z">
              <w:r w:rsidRPr="00F94EB3" w:rsidDel="006565BC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F5DAC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72CA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D9087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278CF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55876D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DD3E10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6CE25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334BA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AE9A2FA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9E6FFD5" w14:textId="77777777" w:rsidTr="00ED42B8">
        <w:trPr>
          <w:gridBefore w:val="1"/>
          <w:wBefore w:w="140" w:type="dxa"/>
          <w:trHeight w:hRule="exact" w:val="425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4DC0D" w14:textId="77777777" w:rsidR="00C70F70" w:rsidRPr="00F94EB3" w:rsidRDefault="00C70F70" w:rsidP="00F36EA2">
            <w:pPr>
              <w:pStyle w:val="TableParagraph"/>
              <w:spacing w:before="39"/>
              <w:ind w:left="21" w:right="142"/>
              <w:rPr>
                <w:sz w:val="16"/>
              </w:rPr>
            </w:pPr>
            <w:r w:rsidRPr="00F94EB3">
              <w:rPr>
                <w:sz w:val="16"/>
              </w:rPr>
              <w:t>000074 (EPE 74; W E06 &amp; E07) Inadequate Core Cooling</w:t>
            </w:r>
            <w:del w:id="45" w:author="Scheetz, Maurin" w:date="2021-05-17T11:29:00Z">
              <w:r w:rsidRPr="00F94EB3" w:rsidDel="006565BC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3A9F5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FE97F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1847F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8D2D1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8078FD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52605B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B5484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A33BC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039866F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3B94B12A" w14:textId="77777777" w:rsidTr="00ED42B8">
        <w:trPr>
          <w:gridBefore w:val="1"/>
          <w:wBefore w:w="140" w:type="dxa"/>
          <w:trHeight w:hRule="exact" w:val="266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147FF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000076 (APE 76) High Reactor Coolant Activity</w:t>
            </w:r>
            <w:del w:id="46" w:author="Scheetz, Maurin" w:date="2021-05-17T11:29:00Z">
              <w:r w:rsidRPr="00F94EB3" w:rsidDel="006565BC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63F5A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D2DBD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494D8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2F2BB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0AE2F1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550F34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928D1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3A929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4160397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EF52125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5D7505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000078 (APE 78*) RCS Leak</w:t>
            </w:r>
            <w:del w:id="47" w:author="Scheetz, Maurin" w:date="2021-05-17T11:29:00Z">
              <w:r w:rsidRPr="00F94EB3" w:rsidDel="006565BC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5F15B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D0B93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5F35F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A7538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B3B238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6CDC2B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B3987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ECA04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2CD0992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05513B0" w14:textId="77777777" w:rsidTr="00ED42B8">
        <w:trPr>
          <w:gridBefore w:val="1"/>
          <w:wBefore w:w="140" w:type="dxa"/>
          <w:trHeight w:hRule="exact" w:val="25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0572FD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(W E01 &amp; E02) </w:t>
            </w:r>
            <w:proofErr w:type="spellStart"/>
            <w:r w:rsidRPr="00F94EB3">
              <w:rPr>
                <w:sz w:val="16"/>
              </w:rPr>
              <w:t>Rediagnosis</w:t>
            </w:r>
            <w:proofErr w:type="spellEnd"/>
            <w:r w:rsidRPr="00F94EB3">
              <w:rPr>
                <w:sz w:val="16"/>
              </w:rPr>
              <w:t xml:space="preserve"> &amp; SI Termination</w:t>
            </w:r>
            <w:del w:id="48" w:author="Scheetz, Maurin" w:date="2021-05-17T11:29:00Z">
              <w:r w:rsidRPr="00F94EB3" w:rsidDel="006565BC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19392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1DCC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6F180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F8BF2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2CAC88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87C098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86977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6DDA7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062FB71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44BEC02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E12785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(W E13) Steam Generator Overpressure</w:t>
            </w:r>
            <w:del w:id="49" w:author="Scheetz, Maurin" w:date="2021-05-17T11:29:00Z">
              <w:r w:rsidRPr="00F94EB3" w:rsidDel="006565BC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B5F85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046E4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0789B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3BD95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60EF6D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71F799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8811C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20136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19460A1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3443F048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A9FBBE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(W E15) Containment Flooding</w:t>
            </w:r>
            <w:del w:id="50" w:author="Scheetz, Maurin" w:date="2021-05-17T11:30:00Z">
              <w:r w:rsidRPr="00F94EB3" w:rsidDel="00886602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2B7AE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1678F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2C348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E94A0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5CB01E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8140C2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23E25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AF85E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BB04495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F1961AD" w14:textId="77777777" w:rsidTr="00ED42B8">
        <w:trPr>
          <w:gridBefore w:val="1"/>
          <w:wBefore w:w="140" w:type="dxa"/>
          <w:trHeight w:hRule="exact" w:val="266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65C037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(W E16) High Containment Radiation</w:t>
            </w:r>
            <w:del w:id="51" w:author="Scheetz, Maurin" w:date="2021-05-17T11:30:00Z">
              <w:r w:rsidRPr="00F94EB3" w:rsidDel="00886602">
                <w:rPr>
                  <w:sz w:val="16"/>
                </w:rPr>
                <w:delText xml:space="preserve"> /9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8BD17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EF0FF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43E20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43E17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92D7CC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118C35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0BEE9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CE452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64062C1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1CE548D7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C50256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A01) Plant Runback</w:t>
            </w:r>
            <w:del w:id="52" w:author="Scheetz, Maurin" w:date="2021-05-17T11:30:00Z">
              <w:r w:rsidRPr="00F94EB3" w:rsidDel="00886602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F78AE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99F00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9A2A7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5BDC9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A2B548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B5631D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C3799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1CB0A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9B20136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2FAF677" w14:textId="77777777" w:rsidTr="00ED42B8">
        <w:trPr>
          <w:gridBefore w:val="1"/>
          <w:wBefore w:w="140" w:type="dxa"/>
          <w:trHeight w:hRule="exact" w:val="25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2819E1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A02 &amp; A03) Loss of NNI-X/Y</w:t>
            </w:r>
            <w:del w:id="53" w:author="Scheetz, Maurin" w:date="2021-05-17T11:30:00Z">
              <w:r w:rsidRPr="00F94EB3" w:rsidDel="00886602">
                <w:rPr>
                  <w:sz w:val="16"/>
                </w:rPr>
                <w:delText>/7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7581F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06ACA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1B568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D3E95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DAB761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5DE0EC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E9812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0D342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C96745E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3F7E470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CE158A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A04) Turbine Trip</w:t>
            </w:r>
            <w:del w:id="54" w:author="Scheetz, Maurin" w:date="2021-05-17T11:30:00Z">
              <w:r w:rsidRPr="00F94EB3" w:rsidDel="00886602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1D0E98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C5D7A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EEFF6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C8F52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D72824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CFBFFC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8F90E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B6456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B90902D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955AA6D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039194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A05) Emergency Diesel Actuation</w:t>
            </w:r>
            <w:del w:id="55" w:author="Scheetz, Maurin" w:date="2021-05-17T11:30:00Z">
              <w:r w:rsidRPr="00F94EB3" w:rsidDel="00886602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F49C0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129A6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BA1D9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0DD7E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F21E0D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1BC4D7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F567A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96A18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1BF776E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172B12EA" w14:textId="77777777" w:rsidTr="00ED42B8">
        <w:trPr>
          <w:gridBefore w:val="1"/>
          <w:wBefore w:w="140" w:type="dxa"/>
          <w:trHeight w:hRule="exact" w:val="266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77EDFD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A07) Flooding</w:t>
            </w:r>
            <w:del w:id="56" w:author="Scheetz, Maurin" w:date="2021-05-17T11:30:00Z">
              <w:r w:rsidRPr="00F94EB3" w:rsidDel="003417BA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F1ED5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29C6D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BE097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DDF2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AE72C4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19B118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FBA76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51177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2FD36C6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36F425C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814B56" w14:textId="4B5E1EE6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E03) Inadequate Subcooling Margin</w:t>
            </w:r>
            <w:del w:id="57" w:author="Scheetz, Maurin" w:date="2021-05-17T11:30:00Z">
              <w:r w:rsidRPr="00F94EB3" w:rsidDel="003417BA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34022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4358D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B37B9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98D04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E7C1D9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A893C1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25A2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DA4FC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7347B68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94BE1AB" w14:textId="77777777" w:rsidTr="00ED42B8">
        <w:trPr>
          <w:gridBefore w:val="1"/>
          <w:wBefore w:w="140" w:type="dxa"/>
          <w:trHeight w:hRule="exact" w:val="252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51ADBF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E08; W E03) LOCA Cooldown—Depressurization</w:t>
            </w:r>
            <w:del w:id="58" w:author="Scheetz, Maurin" w:date="2021-05-17T11:30:00Z">
              <w:r w:rsidRPr="00F94EB3" w:rsidDel="003417BA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83488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837D6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6F928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54BC9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CD33F7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F35F5C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225BF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2FAF1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15C9EFC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45E9DCEE" w14:textId="77777777" w:rsidTr="00ED42B8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1D38D5" w14:textId="0CEF0E00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(BW E09; </w:t>
            </w:r>
            <w:ins w:id="59" w:author="Tindell, Brian" w:date="2021-03-08T15:30:00Z">
              <w:r w:rsidR="001045BD">
                <w:rPr>
                  <w:sz w:val="16"/>
                </w:rPr>
                <w:t>CE A13**;</w:t>
              </w:r>
              <w:r w:rsidR="008A5FAF">
                <w:rPr>
                  <w:sz w:val="16"/>
                </w:rPr>
                <w:t xml:space="preserve"> </w:t>
              </w:r>
            </w:ins>
            <w:r w:rsidRPr="00F94EB3">
              <w:rPr>
                <w:sz w:val="16"/>
              </w:rPr>
              <w:t>W E09 &amp; E10) Natural Circulation</w:t>
            </w:r>
            <w:del w:id="60" w:author="Scheetz, Maurin" w:date="2021-05-17T11:30:00Z">
              <w:r w:rsidRPr="00F94EB3" w:rsidDel="003417BA">
                <w:rPr>
                  <w:sz w:val="16"/>
                </w:rPr>
                <w:delText>/4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1A354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7A758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FA9CB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5C1EC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915BED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24806D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3A62A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E8967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7E20BC2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1630CC38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CD6CEE" w14:textId="77777777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(BW E13 &amp; E14) EOP Rules and Enclosures</w:t>
            </w: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D8B17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1CF54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F97BF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161CF6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C61B58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B7CC8D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30C12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6FF7F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C87F0E1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A9A24CB" w14:textId="77777777" w:rsidTr="00834569">
        <w:trPr>
          <w:gridBefore w:val="1"/>
          <w:wBefore w:w="140" w:type="dxa"/>
          <w:trHeight w:hRule="exact" w:val="465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174A12" w14:textId="49BCD6A2" w:rsidR="00C70F70" w:rsidRPr="00F94EB3" w:rsidRDefault="00C70F70" w:rsidP="00F36EA2">
            <w:pPr>
              <w:pStyle w:val="TableParagraph"/>
              <w:spacing w:before="37"/>
              <w:ind w:left="21" w:right="63"/>
              <w:rPr>
                <w:sz w:val="16"/>
              </w:rPr>
            </w:pPr>
            <w:r w:rsidRPr="00F94EB3">
              <w:rPr>
                <w:sz w:val="16"/>
              </w:rPr>
              <w:t>(</w:t>
            </w:r>
            <w:ins w:id="61" w:author="Tindell, Brian" w:date="2021-03-08T15:30:00Z">
              <w:r w:rsidR="00B4495D">
                <w:rPr>
                  <w:sz w:val="16"/>
                </w:rPr>
                <w:t>CE A</w:t>
              </w:r>
            </w:ins>
            <w:ins w:id="62" w:author="Tindell, Brian" w:date="2021-03-08T15:31:00Z">
              <w:r w:rsidR="00B4495D">
                <w:rPr>
                  <w:sz w:val="16"/>
                </w:rPr>
                <w:t xml:space="preserve">11**; </w:t>
              </w:r>
            </w:ins>
            <w:r w:rsidRPr="00F94EB3">
              <w:rPr>
                <w:sz w:val="16"/>
              </w:rPr>
              <w:t>W E08) RCS Overcooling—Pressurized Thermal Shock</w:t>
            </w:r>
            <w:del w:id="63" w:author="Scheetz, Maurin" w:date="2021-05-17T11:30:00Z">
              <w:r w:rsidRPr="00F94EB3" w:rsidDel="003417BA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818A8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AD204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BC5AEC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F8F7B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B44C5A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85EA5A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04D9C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24257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8BD8B6A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6FD595B7" w14:textId="77777777" w:rsidTr="00ED42B8">
        <w:trPr>
          <w:gridBefore w:val="1"/>
          <w:wBefore w:w="140" w:type="dxa"/>
          <w:trHeight w:hRule="exact" w:val="254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825DEE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(CE A16) Excess RCS Leakage</w:t>
            </w:r>
            <w:del w:id="64" w:author="Scheetz, Maurin" w:date="2021-05-17T11:31:00Z">
              <w:r w:rsidRPr="00F94EB3" w:rsidDel="003417BA">
                <w:rPr>
                  <w:sz w:val="16"/>
                </w:rPr>
                <w:delText xml:space="preserve"> /</w:delText>
              </w:r>
            </w:del>
            <w:del w:id="65" w:author="Scheetz, Maurin" w:date="2021-05-17T11:30:00Z">
              <w:r w:rsidRPr="00F94EB3" w:rsidDel="003417BA">
                <w:rPr>
                  <w:sz w:val="16"/>
                </w:rPr>
                <w:delText xml:space="preserve"> 2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5A59A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2E9F4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A2574A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FB978F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EF23572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CF930D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D3FE4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CDBC0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0B3767E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0A63D84C" w14:textId="77777777" w:rsidTr="003417BA">
        <w:trPr>
          <w:gridBefore w:val="1"/>
          <w:wBefore w:w="140" w:type="dxa"/>
          <w:trHeight w:hRule="exact" w:val="269"/>
        </w:trPr>
        <w:tc>
          <w:tcPr>
            <w:tcW w:w="4402" w:type="dxa"/>
            <w:gridSpan w:val="5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DD746E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(CE E09) Functional Recovery</w:t>
            </w: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C88FF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4858F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88D75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B9EA83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F668F7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C9B777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42EDE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AD1F9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1A2B76E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78F0D4EA" w14:textId="77777777" w:rsidTr="00186C31">
        <w:trPr>
          <w:gridBefore w:val="1"/>
          <w:wBefore w:w="140" w:type="dxa"/>
          <w:trHeight w:hRule="exact" w:val="266"/>
        </w:trPr>
        <w:tc>
          <w:tcPr>
            <w:tcW w:w="4402" w:type="dxa"/>
            <w:gridSpan w:val="5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336D8D4A" w14:textId="161D3ADC" w:rsidR="00C70F70" w:rsidRPr="00F94EB3" w:rsidRDefault="00C70F70" w:rsidP="00F36EA2">
            <w:pPr>
              <w:pStyle w:val="TableParagraph"/>
              <w:spacing w:before="37"/>
              <w:ind w:left="21"/>
              <w:rPr>
                <w:sz w:val="16"/>
              </w:rPr>
            </w:pPr>
            <w:r w:rsidRPr="00F94EB3">
              <w:rPr>
                <w:sz w:val="16"/>
              </w:rPr>
              <w:t>(CE E13</w:t>
            </w:r>
            <w:ins w:id="66" w:author="Tindell, Brian" w:date="2021-03-08T15:31:00Z">
              <w:r w:rsidR="00F25312">
                <w:rPr>
                  <w:sz w:val="16"/>
                </w:rPr>
                <w:t>*</w:t>
              </w:r>
            </w:ins>
            <w:r w:rsidRPr="00F94EB3">
              <w:rPr>
                <w:sz w:val="16"/>
              </w:rPr>
              <w:t>) Loss of Forced Circulation/LOOP/Blackout</w:t>
            </w:r>
            <w:del w:id="67" w:author="Scheetz, Maurin" w:date="2021-05-17T11:31:00Z">
              <w:r w:rsidRPr="00F94EB3" w:rsidDel="003417BA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CD213C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24D35C5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714B22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003C8C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C3B4E9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A43DDB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689C7E21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4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569FA5FB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45AF80E6" w14:textId="77777777" w:rsidR="00C70F70" w:rsidRPr="00F94EB3" w:rsidRDefault="00C70F70" w:rsidP="00F36EA2">
            <w:pPr>
              <w:rPr>
                <w:rFonts w:cs="Arial"/>
              </w:rPr>
            </w:pPr>
          </w:p>
        </w:tc>
      </w:tr>
      <w:tr w:rsidR="00C70F70" w:rsidRPr="00F94EB3" w14:paraId="5A2197B4" w14:textId="77777777" w:rsidTr="00186C31">
        <w:trPr>
          <w:gridBefore w:val="1"/>
          <w:wBefore w:w="140" w:type="dxa"/>
          <w:trHeight w:hRule="exact" w:val="286"/>
        </w:trPr>
        <w:tc>
          <w:tcPr>
            <w:tcW w:w="4402" w:type="dxa"/>
            <w:gridSpan w:val="5"/>
            <w:tcBorders>
              <w:bottom w:val="double" w:sz="6" w:space="0" w:color="000000"/>
              <w:right w:val="single" w:sz="6" w:space="0" w:color="000000" w:themeColor="text1"/>
            </w:tcBorders>
          </w:tcPr>
          <w:p w14:paraId="4A24FB49" w14:textId="77777777" w:rsidR="00C70F70" w:rsidRPr="00F94EB3" w:rsidRDefault="00C70F70" w:rsidP="00F36EA2">
            <w:pPr>
              <w:pStyle w:val="TableParagraph"/>
              <w:spacing w:before="39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Point Totals:</w:t>
            </w:r>
          </w:p>
        </w:tc>
        <w:tc>
          <w:tcPr>
            <w:tcW w:w="358" w:type="dxa"/>
            <w:gridSpan w:val="2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7C8F71D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43BCD3F9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gridSpan w:val="2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3E1CD964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4" w:space="0" w:color="000000" w:themeColor="text1"/>
            </w:tcBorders>
          </w:tcPr>
          <w:p w14:paraId="73CC945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double" w:sz="4" w:space="0" w:color="000000" w:themeColor="text1"/>
              <w:left w:val="single" w:sz="4" w:space="0" w:color="000000" w:themeColor="text1"/>
              <w:bottom w:val="double" w:sz="6" w:space="0" w:color="000000"/>
              <w:right w:val="single" w:sz="4" w:space="0" w:color="000000" w:themeColor="text1"/>
            </w:tcBorders>
            <w:shd w:val="clear" w:color="auto" w:fill="D7D2D9" w:themeFill="accent6" w:themeFillTint="66"/>
          </w:tcPr>
          <w:p w14:paraId="0A62A9BE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358" w:type="dxa"/>
            <w:tcBorders>
              <w:top w:val="double" w:sz="4" w:space="0" w:color="000000" w:themeColor="text1"/>
              <w:left w:val="single" w:sz="4" w:space="0" w:color="000000" w:themeColor="text1"/>
              <w:bottom w:val="double" w:sz="6" w:space="0" w:color="000000"/>
              <w:right w:val="single" w:sz="4" w:space="0" w:color="000000" w:themeColor="text1"/>
            </w:tcBorders>
            <w:shd w:val="clear" w:color="auto" w:fill="D7D2D9" w:themeFill="accent6" w:themeFillTint="66"/>
          </w:tcPr>
          <w:p w14:paraId="06168810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2508" w:type="dxa"/>
            <w:gridSpan w:val="2"/>
            <w:tcBorders>
              <w:top w:val="double" w:sz="4" w:space="0" w:color="000000" w:themeColor="text1"/>
              <w:left w:val="single" w:sz="4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296E7D78" w14:textId="77777777" w:rsidR="00C70F70" w:rsidRPr="00F94EB3" w:rsidRDefault="00C70F70" w:rsidP="00F36EA2">
            <w:pPr>
              <w:pStyle w:val="TableParagraph"/>
              <w:spacing w:before="39"/>
              <w:ind w:left="35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446" w:type="dxa"/>
            <w:gridSpan w:val="2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ED02C27" w14:textId="77777777" w:rsidR="00C70F70" w:rsidRPr="00F94EB3" w:rsidRDefault="00C70F70" w:rsidP="00F36EA2">
            <w:pPr>
              <w:rPr>
                <w:rFonts w:cs="Arial"/>
              </w:rPr>
            </w:pPr>
          </w:p>
        </w:tc>
        <w:tc>
          <w:tcPr>
            <w:tcW w:w="454" w:type="dxa"/>
            <w:gridSpan w:val="2"/>
            <w:tcBorders>
              <w:left w:val="single" w:sz="6" w:space="0" w:color="000000" w:themeColor="text1"/>
              <w:bottom w:val="double" w:sz="6" w:space="0" w:color="000000"/>
            </w:tcBorders>
          </w:tcPr>
          <w:p w14:paraId="633A998D" w14:textId="77777777" w:rsidR="00C70F70" w:rsidRPr="00F94EB3" w:rsidRDefault="00C70F70" w:rsidP="00F36EA2">
            <w:pPr>
              <w:pStyle w:val="TableParagraph"/>
              <w:spacing w:before="39"/>
              <w:ind w:right="163"/>
              <w:jc w:val="right"/>
              <w:rPr>
                <w:sz w:val="16"/>
              </w:rPr>
            </w:pPr>
            <w:r w:rsidRPr="00F94EB3">
              <w:rPr>
                <w:sz w:val="16"/>
              </w:rPr>
              <w:t>8/4</w:t>
            </w:r>
          </w:p>
        </w:tc>
      </w:tr>
    </w:tbl>
    <w:p w14:paraId="71111A68" w14:textId="4012BD18" w:rsidR="005D72C6" w:rsidRPr="00F94EB3" w:rsidRDefault="005D72C6">
      <w:pPr>
        <w:spacing w:after="240"/>
        <w:rPr>
          <w:rFonts w:cs="Arial"/>
          <w:color w:val="auto"/>
        </w:rPr>
      </w:pPr>
    </w:p>
    <w:p w14:paraId="29ED1710" w14:textId="2B8F1343" w:rsidR="005D72C6" w:rsidRPr="00F94EB3" w:rsidRDefault="005D72C6">
      <w:pPr>
        <w:spacing w:after="240"/>
        <w:rPr>
          <w:rFonts w:cs="Arial"/>
          <w:color w:val="auto"/>
        </w:rPr>
      </w:pPr>
      <w:r w:rsidRPr="00F94EB3">
        <w:rPr>
          <w:rFonts w:cs="Arial"/>
          <w:color w:val="auto"/>
        </w:rPr>
        <w:br w:type="page"/>
      </w:r>
    </w:p>
    <w:tbl>
      <w:tblPr>
        <w:tblW w:w="0" w:type="auto"/>
        <w:tblInd w:w="24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271"/>
        <w:gridCol w:w="269"/>
        <w:gridCol w:w="271"/>
        <w:gridCol w:w="269"/>
        <w:gridCol w:w="271"/>
        <w:gridCol w:w="269"/>
        <w:gridCol w:w="271"/>
        <w:gridCol w:w="269"/>
        <w:gridCol w:w="271"/>
        <w:gridCol w:w="269"/>
        <w:gridCol w:w="276"/>
        <w:gridCol w:w="3415"/>
        <w:gridCol w:w="449"/>
        <w:gridCol w:w="451"/>
      </w:tblGrid>
      <w:tr w:rsidR="00D6339E" w:rsidRPr="00F94EB3" w14:paraId="15754C5B" w14:textId="77777777" w:rsidTr="655334C8">
        <w:trPr>
          <w:trHeight w:hRule="exact" w:val="518"/>
        </w:trPr>
        <w:tc>
          <w:tcPr>
            <w:tcW w:w="10003" w:type="dxa"/>
            <w:gridSpan w:val="15"/>
          </w:tcPr>
          <w:p w14:paraId="0958244D" w14:textId="789CC377" w:rsidR="00D6339E" w:rsidRPr="00F94EB3" w:rsidRDefault="608E64E9" w:rsidP="655334C8">
            <w:pPr>
              <w:pStyle w:val="TableParagraph"/>
              <w:tabs>
                <w:tab w:val="left" w:pos="3991"/>
                <w:tab w:val="left" w:pos="8721"/>
              </w:tabs>
              <w:spacing w:before="141" w:line="166" w:lineRule="exact"/>
              <w:ind w:left="3487" w:right="141" w:hanging="3466"/>
              <w:rPr>
                <w:sz w:val="16"/>
                <w:szCs w:val="16"/>
              </w:rPr>
            </w:pPr>
            <w:r w:rsidRPr="00F94EB3">
              <w:rPr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sz w:val="16"/>
                <w:szCs w:val="16"/>
              </w:rPr>
              <w:t>4.1</w:t>
            </w:r>
            <w:r w:rsidRPr="00F94EB3">
              <w:rPr>
                <w:sz w:val="16"/>
                <w:szCs w:val="16"/>
              </w:rPr>
              <w:t>-PWR</w:t>
            </w:r>
            <w:r w:rsidR="4D798F2D" w:rsidRPr="00F94EB3">
              <w:rPr>
                <w:sz w:val="16"/>
                <w:szCs w:val="16"/>
              </w:rPr>
              <w:t xml:space="preserve"> </w:t>
            </w:r>
            <w:r w:rsidR="00D6339E" w:rsidRPr="00F94EB3">
              <w:rPr>
                <w:sz w:val="16"/>
              </w:rPr>
              <w:tab/>
            </w:r>
            <w:r w:rsidR="00D6339E" w:rsidRPr="00F94EB3">
              <w:rPr>
                <w:sz w:val="16"/>
              </w:rPr>
              <w:tab/>
            </w:r>
            <w:r w:rsidR="6C00182E" w:rsidRPr="00F94EB3">
              <w:rPr>
                <w:sz w:val="16"/>
                <w:szCs w:val="16"/>
              </w:rPr>
              <w:t>PWR</w:t>
            </w:r>
            <w:r w:rsidR="6C00182E" w:rsidRPr="00F94EB3">
              <w:rPr>
                <w:spacing w:val="-4"/>
                <w:sz w:val="16"/>
                <w:szCs w:val="16"/>
              </w:rPr>
              <w:t xml:space="preserve"> </w:t>
            </w:r>
            <w:r w:rsidR="6C00182E" w:rsidRPr="00F94EB3">
              <w:rPr>
                <w:sz w:val="16"/>
                <w:szCs w:val="16"/>
              </w:rPr>
              <w:t>Examination</w:t>
            </w:r>
            <w:r w:rsidR="6C00182E" w:rsidRPr="00F94EB3">
              <w:rPr>
                <w:spacing w:val="-3"/>
                <w:sz w:val="16"/>
                <w:szCs w:val="16"/>
              </w:rPr>
              <w:t xml:space="preserve"> </w:t>
            </w:r>
            <w:r w:rsidR="6C00182E" w:rsidRPr="00F94EB3">
              <w:rPr>
                <w:sz w:val="16"/>
                <w:szCs w:val="16"/>
              </w:rPr>
              <w:t>Outline</w:t>
            </w:r>
            <w:r w:rsidR="5C05778A" w:rsidRPr="00F94EB3">
              <w:rPr>
                <w:sz w:val="16"/>
                <w:szCs w:val="16"/>
              </w:rPr>
              <w:t xml:space="preserve"> </w:t>
            </w:r>
            <w:r w:rsidR="00D6339E" w:rsidRPr="00F94EB3">
              <w:rPr>
                <w:sz w:val="16"/>
              </w:rPr>
              <w:tab/>
            </w:r>
            <w:r w:rsidRPr="00F94EB3">
              <w:rPr>
                <w:sz w:val="16"/>
                <w:szCs w:val="16"/>
              </w:rPr>
              <w:t xml:space="preserve">Page </w:t>
            </w:r>
            <w:r w:rsidR="6C00182E" w:rsidRPr="00F94EB3">
              <w:rPr>
                <w:spacing w:val="-3"/>
                <w:sz w:val="16"/>
                <w:szCs w:val="16"/>
              </w:rPr>
              <w:t xml:space="preserve"> </w:t>
            </w:r>
            <w:r w:rsidRPr="00F94EB3">
              <w:rPr>
                <w:sz w:val="16"/>
                <w:szCs w:val="16"/>
              </w:rPr>
              <w:t xml:space="preserve">4      </w:t>
            </w:r>
            <w:r w:rsidR="6C00182E" w:rsidRPr="00F94EB3">
              <w:rPr>
                <w:sz w:val="16"/>
                <w:szCs w:val="16"/>
              </w:rPr>
              <w:t>Plant Systems—Tier 2/Group 1</w:t>
            </w:r>
            <w:r w:rsidR="6C00182E" w:rsidRPr="00F94EB3">
              <w:rPr>
                <w:spacing w:val="-12"/>
                <w:sz w:val="16"/>
                <w:szCs w:val="16"/>
              </w:rPr>
              <w:t xml:space="preserve"> </w:t>
            </w:r>
            <w:r w:rsidR="6C00182E" w:rsidRPr="00F94EB3">
              <w:rPr>
                <w:sz w:val="16"/>
                <w:szCs w:val="16"/>
              </w:rPr>
              <w:t>(RO/SRO)</w:t>
            </w:r>
          </w:p>
        </w:tc>
      </w:tr>
      <w:tr w:rsidR="00D6339E" w:rsidRPr="00F94EB3" w14:paraId="6D027505" w14:textId="77777777" w:rsidTr="00186C31">
        <w:trPr>
          <w:trHeight w:hRule="exact" w:val="360"/>
        </w:trPr>
        <w:tc>
          <w:tcPr>
            <w:tcW w:w="2712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4FFF033E" w14:textId="77777777" w:rsidR="00D6339E" w:rsidRPr="00F94EB3" w:rsidRDefault="00D6339E" w:rsidP="00F36EA2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>System # / Name</w:t>
            </w:r>
          </w:p>
        </w:tc>
        <w:tc>
          <w:tcPr>
            <w:tcW w:w="27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2C469B" w14:textId="77777777" w:rsidR="00D6339E" w:rsidRPr="00F94EB3" w:rsidRDefault="00D6339E" w:rsidP="00F36EA2">
            <w:pPr>
              <w:pStyle w:val="TableParagraph"/>
              <w:spacing w:before="142"/>
              <w:ind w:left="35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26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9D5D10" w14:textId="77777777" w:rsidR="00D6339E" w:rsidRPr="00F94EB3" w:rsidRDefault="00D6339E" w:rsidP="00F36EA2">
            <w:pPr>
              <w:pStyle w:val="TableParagraph"/>
              <w:spacing w:before="142"/>
              <w:ind w:left="33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27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07DD7E" w14:textId="77777777" w:rsidR="00D6339E" w:rsidRPr="00F94EB3" w:rsidRDefault="00D6339E" w:rsidP="00F36EA2">
            <w:pPr>
              <w:pStyle w:val="TableParagraph"/>
              <w:spacing w:before="142"/>
              <w:ind w:left="35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26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C90AD5" w14:textId="77777777" w:rsidR="00D6339E" w:rsidRPr="00F94EB3" w:rsidRDefault="00D6339E" w:rsidP="00F36EA2">
            <w:pPr>
              <w:pStyle w:val="TableParagraph"/>
              <w:spacing w:before="142"/>
              <w:ind w:left="33"/>
              <w:rPr>
                <w:sz w:val="16"/>
              </w:rPr>
            </w:pPr>
            <w:r w:rsidRPr="00F94EB3">
              <w:rPr>
                <w:sz w:val="16"/>
              </w:rPr>
              <w:t>K4</w:t>
            </w:r>
          </w:p>
        </w:tc>
        <w:tc>
          <w:tcPr>
            <w:tcW w:w="27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B161F9" w14:textId="77777777" w:rsidR="00D6339E" w:rsidRPr="00F94EB3" w:rsidRDefault="00D6339E" w:rsidP="00F36EA2">
            <w:pPr>
              <w:pStyle w:val="TableParagraph"/>
              <w:spacing w:before="142"/>
              <w:ind w:left="35"/>
              <w:rPr>
                <w:sz w:val="16"/>
              </w:rPr>
            </w:pPr>
            <w:r w:rsidRPr="00F94EB3">
              <w:rPr>
                <w:sz w:val="16"/>
              </w:rPr>
              <w:t>K5</w:t>
            </w:r>
          </w:p>
        </w:tc>
        <w:tc>
          <w:tcPr>
            <w:tcW w:w="26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086A13" w14:textId="77777777" w:rsidR="00D6339E" w:rsidRPr="00F94EB3" w:rsidRDefault="00D6339E" w:rsidP="00F36EA2">
            <w:pPr>
              <w:pStyle w:val="TableParagraph"/>
              <w:spacing w:before="142"/>
              <w:ind w:left="33"/>
              <w:rPr>
                <w:sz w:val="16"/>
              </w:rPr>
            </w:pPr>
            <w:r w:rsidRPr="00F94EB3">
              <w:rPr>
                <w:sz w:val="16"/>
              </w:rPr>
              <w:t>K6</w:t>
            </w:r>
          </w:p>
        </w:tc>
        <w:tc>
          <w:tcPr>
            <w:tcW w:w="27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D9FB7F" w14:textId="77777777" w:rsidR="00D6339E" w:rsidRPr="00F94EB3" w:rsidRDefault="00D6339E" w:rsidP="00F36EA2">
            <w:pPr>
              <w:pStyle w:val="TableParagraph"/>
              <w:spacing w:before="142"/>
              <w:ind w:left="35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269" w:type="dxa"/>
            <w:tcBorders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B92117F" w14:textId="77777777" w:rsidR="00D6339E" w:rsidRPr="00F94EB3" w:rsidRDefault="00D6339E" w:rsidP="00F36EA2">
            <w:pPr>
              <w:pStyle w:val="TableParagraph"/>
              <w:spacing w:before="142"/>
              <w:ind w:left="33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271" w:type="dxa"/>
            <w:tcBorders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</w:tcPr>
          <w:p w14:paraId="2DB63797" w14:textId="77777777" w:rsidR="00D6339E" w:rsidRPr="00F94EB3" w:rsidRDefault="00D6339E" w:rsidP="00F36EA2">
            <w:pPr>
              <w:pStyle w:val="TableParagraph"/>
              <w:spacing w:before="142"/>
              <w:ind w:left="35"/>
              <w:rPr>
                <w:sz w:val="16"/>
              </w:rPr>
            </w:pPr>
            <w:r w:rsidRPr="00F94EB3">
              <w:rPr>
                <w:sz w:val="16"/>
              </w:rPr>
              <w:t>A3</w:t>
            </w:r>
          </w:p>
        </w:tc>
        <w:tc>
          <w:tcPr>
            <w:tcW w:w="269" w:type="dxa"/>
            <w:tcBorders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</w:tcPr>
          <w:p w14:paraId="427F5879" w14:textId="77777777" w:rsidR="00D6339E" w:rsidRPr="00F94EB3" w:rsidRDefault="00D6339E" w:rsidP="00F36EA2">
            <w:pPr>
              <w:pStyle w:val="TableParagraph"/>
              <w:spacing w:before="142"/>
              <w:ind w:left="33"/>
              <w:rPr>
                <w:sz w:val="16"/>
              </w:rPr>
            </w:pPr>
            <w:r w:rsidRPr="00F94EB3">
              <w:rPr>
                <w:sz w:val="16"/>
              </w:rPr>
              <w:t>A4</w:t>
            </w:r>
          </w:p>
        </w:tc>
        <w:tc>
          <w:tcPr>
            <w:tcW w:w="276" w:type="dxa"/>
            <w:tcBorders>
              <w:left w:val="single" w:sz="6" w:space="0" w:color="000000" w:themeColor="text1"/>
              <w:bottom w:val="single" w:sz="6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A71F1C6" w14:textId="2150B110" w:rsidR="00D6339E" w:rsidRPr="00F94EB3" w:rsidRDefault="00D6339E" w:rsidP="00F36EA2">
            <w:pPr>
              <w:pStyle w:val="TableParagraph"/>
              <w:spacing w:before="142"/>
              <w:ind w:left="43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3415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550E45" w14:textId="77777777" w:rsidR="00D6339E" w:rsidRPr="00F94EB3" w:rsidRDefault="00D6339E" w:rsidP="00F36EA2">
            <w:pPr>
              <w:pStyle w:val="TableParagraph"/>
              <w:spacing w:before="142"/>
              <w:ind w:left="1248" w:right="1231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4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116900" w14:textId="77777777" w:rsidR="00D6339E" w:rsidRPr="00F94EB3" w:rsidRDefault="00D6339E" w:rsidP="00F36EA2">
            <w:pPr>
              <w:pStyle w:val="TableParagraph"/>
              <w:spacing w:before="142"/>
              <w:ind w:left="141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451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58F5E942" w14:textId="77777777" w:rsidR="00D6339E" w:rsidRPr="00F94EB3" w:rsidRDefault="00D6339E" w:rsidP="00F36EA2">
            <w:pPr>
              <w:pStyle w:val="TableParagraph"/>
              <w:spacing w:before="142"/>
              <w:ind w:left="27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D6339E" w:rsidRPr="00F94EB3" w14:paraId="5768D860" w14:textId="77777777" w:rsidTr="00186C31">
        <w:trPr>
          <w:trHeight w:hRule="exact" w:val="526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503E2D" w14:textId="77777777" w:rsidR="00D6339E" w:rsidRPr="00F94EB3" w:rsidRDefault="00D6339E" w:rsidP="00F36EA2">
            <w:pPr>
              <w:pStyle w:val="TableParagraph"/>
              <w:spacing w:before="140"/>
              <w:ind w:left="21" w:right="241"/>
              <w:rPr>
                <w:sz w:val="16"/>
              </w:rPr>
            </w:pPr>
            <w:r w:rsidRPr="00F94EB3">
              <w:rPr>
                <w:sz w:val="16"/>
              </w:rPr>
              <w:t>003 (SF4P RCP) Reactor Coolant Pump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6DF37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2272D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9BEAE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8EBEF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40BB8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682EC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</w:tcPr>
          <w:p w14:paraId="44D72E6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shd w:val="clear" w:color="auto" w:fill="D7D2D9" w:themeFill="accent6" w:themeFillTint="66"/>
          </w:tcPr>
          <w:p w14:paraId="0E1D1D5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</w:tcPr>
          <w:p w14:paraId="0DFB2AE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</w:tcPr>
          <w:p w14:paraId="77A8F43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shd w:val="clear" w:color="auto" w:fill="D7D2D9" w:themeFill="accent6" w:themeFillTint="66"/>
          </w:tcPr>
          <w:p w14:paraId="27AEEE0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 w:themeColor="text1"/>
              <w:right w:val="single" w:sz="6" w:space="0" w:color="000000" w:themeColor="text1"/>
            </w:tcBorders>
          </w:tcPr>
          <w:p w14:paraId="7CEF488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BF55A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1453758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5F85423F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41CE8E" w14:textId="77777777" w:rsidR="00D6339E" w:rsidRPr="00F94EB3" w:rsidRDefault="00D6339E" w:rsidP="00F36EA2">
            <w:pPr>
              <w:pStyle w:val="TableParagraph"/>
              <w:spacing w:before="142"/>
              <w:ind w:left="21" w:right="36"/>
              <w:rPr>
                <w:sz w:val="16"/>
              </w:rPr>
            </w:pPr>
            <w:r w:rsidRPr="00F94EB3">
              <w:rPr>
                <w:sz w:val="16"/>
              </w:rPr>
              <w:t>004 (SF1; SF2 CVCS) Chemical and Volume Control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9E1C1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A7830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5A8EF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2C6BE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338D2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B9DE2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8CCD6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1B16BB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7F4B1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71716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F1741A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3D511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5DDC5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4DBCE46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53D59B01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4B5D88" w14:textId="77777777" w:rsidR="00D6339E" w:rsidRPr="00F94EB3" w:rsidRDefault="00D6339E" w:rsidP="00F36EA2">
            <w:pPr>
              <w:pStyle w:val="TableParagraph"/>
              <w:spacing w:before="140"/>
              <w:ind w:left="21" w:right="383"/>
              <w:rPr>
                <w:sz w:val="16"/>
              </w:rPr>
            </w:pPr>
            <w:r w:rsidRPr="00F94EB3">
              <w:rPr>
                <w:sz w:val="16"/>
              </w:rPr>
              <w:t>005 (SF4P RHR) Residual Heat Removal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4FDA6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7BBEB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50965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A4B7B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27AF3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7A518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96CC3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0250C7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5CB4D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931E2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1F8D44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F36E6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DFF08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41BA6AA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7B59FD8F" w14:textId="77777777" w:rsidTr="00ED42B8">
        <w:trPr>
          <w:trHeight w:hRule="exact" w:val="526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A847A2" w14:textId="77777777" w:rsidR="00D6339E" w:rsidRPr="00F94EB3" w:rsidRDefault="00D6339E" w:rsidP="00F36EA2">
            <w:pPr>
              <w:pStyle w:val="TableParagraph"/>
              <w:spacing w:before="140"/>
              <w:ind w:left="21" w:right="205"/>
              <w:rPr>
                <w:sz w:val="16"/>
              </w:rPr>
            </w:pPr>
            <w:r w:rsidRPr="00F94EB3">
              <w:rPr>
                <w:sz w:val="16"/>
              </w:rPr>
              <w:t>006 (SF2; SF3 ECCS) Emergency Core Cooling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D0FCA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7859B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17C32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A5EBE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57129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7134B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007F7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725D8E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001C3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47708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4B5B3C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BDC77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9AA7C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8226A70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4ED9E162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6163F7" w14:textId="77777777" w:rsidR="00D6339E" w:rsidRPr="00F94EB3" w:rsidRDefault="00D6339E" w:rsidP="00F36EA2">
            <w:pPr>
              <w:pStyle w:val="TableParagraph"/>
              <w:spacing w:before="140"/>
              <w:ind w:left="21" w:right="606"/>
              <w:rPr>
                <w:sz w:val="16"/>
              </w:rPr>
            </w:pPr>
            <w:r w:rsidRPr="00F94EB3">
              <w:rPr>
                <w:sz w:val="16"/>
              </w:rPr>
              <w:t>007 (SF5 PRTS) Pressurizer Relief/Quench Tank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44CEE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C1408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D5CDD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45A30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8CA7D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101B4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F35EC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487553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DD6B9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761BD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916A44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A81E5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A0C97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35CEC15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6322C8C1" w14:textId="77777777" w:rsidTr="00ED42B8">
        <w:trPr>
          <w:trHeight w:hRule="exact" w:val="526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A83AE8" w14:textId="77777777" w:rsidR="00D6339E" w:rsidRPr="00F94EB3" w:rsidRDefault="00D6339E" w:rsidP="00F36EA2">
            <w:pPr>
              <w:pStyle w:val="TableParagraph"/>
              <w:spacing w:before="140"/>
              <w:ind w:left="21" w:right="45"/>
              <w:rPr>
                <w:sz w:val="16"/>
              </w:rPr>
            </w:pPr>
            <w:r w:rsidRPr="00F94EB3">
              <w:rPr>
                <w:sz w:val="16"/>
              </w:rPr>
              <w:t>008 (SF8 CCW) Component Cooling Water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E882A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E8957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B9A49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EBB92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29E80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B7217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8CCD8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EB52CA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7DD0A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B9E73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6E8E9D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5F154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BF0AA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E093AD5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7F902232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7C89FA" w14:textId="77777777" w:rsidR="00D6339E" w:rsidRPr="00F94EB3" w:rsidRDefault="00D6339E" w:rsidP="00F36EA2">
            <w:pPr>
              <w:pStyle w:val="TableParagraph"/>
              <w:spacing w:before="140"/>
              <w:ind w:left="21" w:right="339"/>
              <w:rPr>
                <w:sz w:val="16"/>
              </w:rPr>
            </w:pPr>
            <w:r w:rsidRPr="00F94EB3">
              <w:rPr>
                <w:sz w:val="16"/>
              </w:rPr>
              <w:t>010 (SF3 PZR PCS) Pressurizer Pressure Control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C60AF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9EB89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1B2D4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A4C2C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D118C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B10F0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9AF70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703C62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D65EE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0474D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B0499D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8F305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3F366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E16E65B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5EB87E56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7CE328" w14:textId="77777777" w:rsidR="00D6339E" w:rsidRPr="00F94EB3" w:rsidRDefault="00D6339E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012 (SF7 RPS) Reactor Protection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234D4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5844C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546CA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D9FA9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6F799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97ECD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66F32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B8A748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A5780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FB3AE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00F81E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F6D6B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9881A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2B3971A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3714D9DA" w14:textId="77777777" w:rsidTr="00ED42B8">
        <w:trPr>
          <w:trHeight w:hRule="exact" w:val="526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D3846E" w14:textId="77777777" w:rsidR="00D6339E" w:rsidRPr="00F94EB3" w:rsidRDefault="00D6339E" w:rsidP="00F36EA2">
            <w:pPr>
              <w:pStyle w:val="TableParagraph"/>
              <w:spacing w:before="140"/>
              <w:ind w:left="21" w:right="498"/>
              <w:rPr>
                <w:sz w:val="16"/>
              </w:rPr>
            </w:pPr>
            <w:r w:rsidRPr="00F94EB3">
              <w:rPr>
                <w:sz w:val="16"/>
              </w:rPr>
              <w:t>013 (SF2 ESFAS) Engineered Safety Features Actuation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8C4BF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4B6B6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63D6A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2EEA7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E66FC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5A681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5791B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37F14F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552E7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E53F8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0C43C1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425B2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B0D43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1CA4063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36DE191C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F64967" w14:textId="77777777" w:rsidR="00D6339E" w:rsidRPr="00F94EB3" w:rsidRDefault="00D6339E" w:rsidP="00F36EA2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>022 (SF5 CCS) Containment Cooling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6AB9A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610F3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9178C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D2AB2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FBE61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B780D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D6624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D8594D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ABBB6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41E47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DE5A47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E2FB7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D4D6D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B431088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348E7B1E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7609A3" w14:textId="77777777" w:rsidR="00D6339E" w:rsidRPr="00F94EB3" w:rsidRDefault="00D6339E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025 (SF5 ICE) Ice Condenser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5C6A1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5FA15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BD84E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A0383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991C3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DBAD4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93C4C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AF0D86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AB375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7706D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C4DE76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B2517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EB811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7C53BA9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4C0D0480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15F4A1" w14:textId="77777777" w:rsidR="00D6339E" w:rsidRPr="00F94EB3" w:rsidRDefault="00D6339E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026 (SF5 CSS) Containment Spray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56B05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B6AF2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6A269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5723E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0945D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C8F25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04E38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A9933D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66A6B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1735C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7768C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FAEDB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7E360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CEBC5B9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3D5EC774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72887B" w14:textId="77777777" w:rsidR="00D6339E" w:rsidRPr="00F94EB3" w:rsidRDefault="00D6339E" w:rsidP="00F36EA2">
            <w:pPr>
              <w:pStyle w:val="TableParagraph"/>
              <w:spacing w:before="140"/>
              <w:ind w:left="21" w:right="169"/>
              <w:rPr>
                <w:sz w:val="16"/>
              </w:rPr>
            </w:pPr>
            <w:r w:rsidRPr="00F94EB3">
              <w:rPr>
                <w:sz w:val="16"/>
              </w:rPr>
              <w:t>039 (SF4S MSS) Main and Reheat Steam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EA925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FC6A7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8D622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FB1CA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70C2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E9498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B7477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43E792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B9B4F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612B3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0C2FC7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5C899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176BA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D8AB56C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2445AED4" w14:textId="77777777" w:rsidTr="00ED42B8">
        <w:trPr>
          <w:trHeight w:hRule="exact" w:val="341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167119" w14:textId="77777777" w:rsidR="00D6339E" w:rsidRPr="00F94EB3" w:rsidRDefault="00D6339E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059 (SF4S MFW) Main Feedwater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FDC29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200F0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ED3B0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FEAAA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E58F1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AFA86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DBFD4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48FDF1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6F897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F8A48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8CC4E7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EA33D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D4BE4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394F347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75D33099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50D229" w14:textId="77777777" w:rsidR="00D6339E" w:rsidRPr="00F94EB3" w:rsidRDefault="00D6339E" w:rsidP="00F36EA2">
            <w:pPr>
              <w:pStyle w:val="TableParagraph"/>
              <w:spacing w:before="142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061 (SF4S AFW)</w:t>
            </w:r>
          </w:p>
          <w:p w14:paraId="579B2BE3" w14:textId="77777777" w:rsidR="00D6339E" w:rsidRPr="00F94EB3" w:rsidRDefault="00D6339E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Auxiliary/Emergency Feedwater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EF77C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D2349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37E93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A6F1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85BC1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8CE72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8C197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5B88A7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A5F57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C5B8A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C49DF3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06420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203E6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0075EF8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69B82199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FC5BFC" w14:textId="77777777" w:rsidR="00D6339E" w:rsidRPr="00F94EB3" w:rsidRDefault="00D6339E" w:rsidP="00F36EA2">
            <w:pPr>
              <w:pStyle w:val="TableParagraph"/>
              <w:spacing w:before="140"/>
              <w:ind w:left="21" w:right="437"/>
              <w:rPr>
                <w:sz w:val="16"/>
              </w:rPr>
            </w:pPr>
            <w:r w:rsidRPr="00F94EB3">
              <w:rPr>
                <w:sz w:val="16"/>
              </w:rPr>
              <w:t>062 (SF6 ED AC) AC Electrical Distribution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61BCE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97873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29FD8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F0DE2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86F5B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8CC01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B16FE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11E799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2C323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8F019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C3D75C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DCC87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0316E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A938DEA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596BBB2D" w14:textId="77777777" w:rsidTr="00ED42B8">
        <w:trPr>
          <w:trHeight w:hRule="exact" w:val="526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EDD162" w14:textId="77777777" w:rsidR="00D6339E" w:rsidRPr="00F94EB3" w:rsidRDefault="00D6339E" w:rsidP="00F36EA2">
            <w:pPr>
              <w:pStyle w:val="TableParagraph"/>
              <w:spacing w:before="140"/>
              <w:ind w:left="21" w:right="419"/>
              <w:rPr>
                <w:sz w:val="16"/>
              </w:rPr>
            </w:pPr>
            <w:r w:rsidRPr="00F94EB3">
              <w:rPr>
                <w:sz w:val="16"/>
              </w:rPr>
              <w:t>063 (SF6 ED DC) DC Electrical Distribution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867E8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B110C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DCA4C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AAA9B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3D53C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C4D19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A959D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AE8214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50DBD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0F5C9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35EF1C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6D534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1FABC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F0E7A04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29FF993B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F89161" w14:textId="77777777" w:rsidR="00D6339E" w:rsidRPr="00F94EB3" w:rsidRDefault="00D6339E" w:rsidP="00F36EA2">
            <w:pPr>
              <w:pStyle w:val="TableParagraph"/>
              <w:spacing w:before="140"/>
              <w:ind w:left="21" w:right="196"/>
              <w:rPr>
                <w:sz w:val="16"/>
              </w:rPr>
            </w:pPr>
            <w:r w:rsidRPr="00F94EB3">
              <w:rPr>
                <w:sz w:val="16"/>
              </w:rPr>
              <w:t>064 (SF6 EDG) Emergency Diesel Generator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EDFC8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FD62B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BFFB1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11671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ABE7B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E550F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5EF1E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1725E1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9177D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AF763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4578A7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684A6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FA3FD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F6FAAFD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6B102388" w14:textId="77777777" w:rsidTr="00ED42B8">
        <w:trPr>
          <w:trHeight w:hRule="exact" w:val="526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A646DF" w14:textId="77777777" w:rsidR="00D6339E" w:rsidRPr="00F94EB3" w:rsidRDefault="00D6339E" w:rsidP="00F36EA2">
            <w:pPr>
              <w:pStyle w:val="TableParagraph"/>
              <w:spacing w:before="140"/>
              <w:ind w:left="21" w:right="187"/>
              <w:rPr>
                <w:sz w:val="16"/>
              </w:rPr>
            </w:pPr>
            <w:r w:rsidRPr="00F94EB3">
              <w:rPr>
                <w:sz w:val="16"/>
              </w:rPr>
              <w:t>073 (SF7 PRM) Process Radiation Monitoring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F9BC1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B0B6F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67CCA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2372A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F2ECF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79168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61C9E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28B77B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7D644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7CD0B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3609E1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9D40A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C71DC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CCDB7C7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55AA4190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301B3B" w14:textId="77777777" w:rsidR="00D6339E" w:rsidRPr="00F94EB3" w:rsidRDefault="00D6339E" w:rsidP="00F36EA2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>076 (SF4S SW) Service Water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9185F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CD454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E7618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9547D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F1EE1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843F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6469D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93D5AC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FB5D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7FF29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F89690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8E64B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BB9FE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2F1E9FC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44B83E1D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A2030E" w14:textId="77777777" w:rsidR="00D6339E" w:rsidRPr="00F94EB3" w:rsidRDefault="00D6339E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078 (SF8 IAS) Instrument Air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5C36D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AF6D7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06D53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2E127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87529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796D1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5BB2C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4E71DF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756F1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3471F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405070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EC039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51B1F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524ED82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02790BBB" w14:textId="77777777" w:rsidTr="00ED42B8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33A69D" w14:textId="77777777" w:rsidR="00D6339E" w:rsidRPr="00F94EB3" w:rsidRDefault="00D6339E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103 (SF5 CNT) Containment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8BCB3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FF283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B7754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1B7C8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84854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F8FC8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FCD92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0238EA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245C4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F5182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5ACDB9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715C5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F054B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4EDD109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293B5FBE" w14:textId="77777777" w:rsidTr="00ED42B8">
        <w:trPr>
          <w:trHeight w:hRule="exact" w:val="528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C3C704" w14:textId="70E7EBF8" w:rsidR="00D6339E" w:rsidRPr="00F94EB3" w:rsidRDefault="00D6339E" w:rsidP="00F36EA2">
            <w:pPr>
              <w:pStyle w:val="TableParagraph"/>
              <w:spacing w:before="140"/>
              <w:ind w:left="21" w:right="303"/>
              <w:rPr>
                <w:sz w:val="16"/>
              </w:rPr>
            </w:pPr>
            <w:r w:rsidRPr="00F94EB3">
              <w:rPr>
                <w:sz w:val="16"/>
              </w:rPr>
              <w:t>053 (SF1; SF4P ICS</w:t>
            </w:r>
            <w:ins w:id="68" w:author="Tindell, Brian" w:date="2021-03-08T15:34:00Z">
              <w:r w:rsidR="00223401">
                <w:rPr>
                  <w:sz w:val="16"/>
                </w:rPr>
                <w:t>*</w:t>
              </w:r>
            </w:ins>
            <w:r w:rsidRPr="00F94EB3">
              <w:rPr>
                <w:sz w:val="16"/>
              </w:rPr>
              <w:t>) Integrated Control</w:t>
            </w: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B6EC9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9F9BF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306D7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E524C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C1EF3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02FEE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F9A94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0E0DBF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63143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0A774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58DBEF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E41F8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99C23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8BDED09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21050E40" w14:textId="77777777" w:rsidTr="00186C31">
        <w:trPr>
          <w:trHeight w:hRule="exact" w:val="343"/>
        </w:trPr>
        <w:tc>
          <w:tcPr>
            <w:tcW w:w="2712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D4BE0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8B3A1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40172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C5707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774BC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A3225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69C9B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6C1E0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6CA289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836471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B1497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F5C7BB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026CA7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0F086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DC31B8E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48C9A5E3" w14:textId="77777777" w:rsidTr="00186C31">
        <w:trPr>
          <w:trHeight w:hRule="exact" w:val="341"/>
        </w:trPr>
        <w:tc>
          <w:tcPr>
            <w:tcW w:w="2712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5A0063C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C016BF0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D96C66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C47478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5909AA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078AD05E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736860B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06543484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76F572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5709EDC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C8B304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2C79272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415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7D49EEE9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85F5623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1C782900" w14:textId="77777777" w:rsidR="00D6339E" w:rsidRPr="00F94EB3" w:rsidRDefault="00D6339E" w:rsidP="00F36EA2">
            <w:pPr>
              <w:rPr>
                <w:rFonts w:cs="Arial"/>
              </w:rPr>
            </w:pPr>
          </w:p>
        </w:tc>
      </w:tr>
      <w:tr w:rsidR="00D6339E" w:rsidRPr="00F94EB3" w14:paraId="69070574" w14:textId="77777777" w:rsidTr="00186C31">
        <w:trPr>
          <w:trHeight w:hRule="exact" w:val="391"/>
        </w:trPr>
        <w:tc>
          <w:tcPr>
            <w:tcW w:w="2712" w:type="dxa"/>
            <w:tcBorders>
              <w:bottom w:val="double" w:sz="6" w:space="0" w:color="000000"/>
              <w:right w:val="single" w:sz="6" w:space="0" w:color="000000" w:themeColor="text1"/>
            </w:tcBorders>
          </w:tcPr>
          <w:p w14:paraId="7AEDDAD7" w14:textId="77777777" w:rsidR="00D6339E" w:rsidRPr="00F94EB3" w:rsidRDefault="00D6339E" w:rsidP="00F36EA2">
            <w:pPr>
              <w:pStyle w:val="TableParagraph"/>
              <w:spacing w:before="157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Point Totals:</w:t>
            </w:r>
          </w:p>
        </w:tc>
        <w:tc>
          <w:tcPr>
            <w:tcW w:w="27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11F16118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74269A4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7F9775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8647E5B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1250278D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280A126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2571E75F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DC5E016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4B3264CA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751671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276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8EC7855" w14:textId="77777777" w:rsidR="00D6339E" w:rsidRPr="00F94EB3" w:rsidRDefault="00D6339E" w:rsidP="00F36EA2">
            <w:pPr>
              <w:rPr>
                <w:rFonts w:cs="Arial"/>
              </w:rPr>
            </w:pPr>
          </w:p>
        </w:tc>
        <w:tc>
          <w:tcPr>
            <w:tcW w:w="3864" w:type="dxa"/>
            <w:gridSpan w:val="2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2D11757" w14:textId="77777777" w:rsidR="00D6339E" w:rsidRPr="00F94EB3" w:rsidRDefault="00D6339E" w:rsidP="00F36EA2">
            <w:pPr>
              <w:pStyle w:val="TableParagraph"/>
              <w:spacing w:before="157"/>
              <w:ind w:left="35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451" w:type="dxa"/>
            <w:tcBorders>
              <w:left w:val="single" w:sz="6" w:space="0" w:color="000000" w:themeColor="text1"/>
              <w:bottom w:val="double" w:sz="6" w:space="0" w:color="000000"/>
            </w:tcBorders>
          </w:tcPr>
          <w:p w14:paraId="0A7942DE" w14:textId="77777777" w:rsidR="00D6339E" w:rsidRPr="00F94EB3" w:rsidRDefault="00D6339E" w:rsidP="00F36EA2">
            <w:pPr>
              <w:pStyle w:val="TableParagraph"/>
              <w:spacing w:before="157"/>
              <w:ind w:left="18" w:right="53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28/5</w:t>
            </w:r>
          </w:p>
        </w:tc>
      </w:tr>
    </w:tbl>
    <w:p w14:paraId="2AE2CA6E" w14:textId="3B766861" w:rsidR="00D6339E" w:rsidRPr="00F94EB3" w:rsidRDefault="00D6339E">
      <w:pPr>
        <w:spacing w:after="240"/>
        <w:rPr>
          <w:rFonts w:cs="Arial"/>
          <w:color w:val="auto"/>
        </w:rPr>
      </w:pPr>
    </w:p>
    <w:tbl>
      <w:tblPr>
        <w:tblW w:w="9712" w:type="dxa"/>
        <w:tblInd w:w="24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21"/>
        <w:gridCol w:w="261"/>
        <w:gridCol w:w="263"/>
        <w:gridCol w:w="261"/>
        <w:gridCol w:w="263"/>
        <w:gridCol w:w="261"/>
        <w:gridCol w:w="263"/>
        <w:gridCol w:w="261"/>
        <w:gridCol w:w="263"/>
        <w:gridCol w:w="261"/>
        <w:gridCol w:w="263"/>
        <w:gridCol w:w="274"/>
        <w:gridCol w:w="3312"/>
        <w:gridCol w:w="8"/>
        <w:gridCol w:w="427"/>
        <w:gridCol w:w="8"/>
        <w:gridCol w:w="434"/>
        <w:gridCol w:w="8"/>
      </w:tblGrid>
      <w:tr w:rsidR="0075035A" w:rsidRPr="00F94EB3" w14:paraId="0DA27F85" w14:textId="77777777" w:rsidTr="004C2A01">
        <w:trPr>
          <w:trHeight w:hRule="exact" w:val="585"/>
        </w:trPr>
        <w:tc>
          <w:tcPr>
            <w:tcW w:w="9712" w:type="dxa"/>
            <w:gridSpan w:val="18"/>
          </w:tcPr>
          <w:p w14:paraId="6A20F6A1" w14:textId="72CA74C0" w:rsidR="0075035A" w:rsidRPr="00F94EB3" w:rsidRDefault="608E64E9" w:rsidP="655334C8">
            <w:pPr>
              <w:pStyle w:val="TableParagraph"/>
              <w:tabs>
                <w:tab w:val="left" w:pos="3991"/>
                <w:tab w:val="left" w:pos="8721"/>
              </w:tabs>
              <w:spacing w:before="42" w:line="295" w:lineRule="auto"/>
              <w:ind w:left="3487" w:right="141" w:hanging="3466"/>
              <w:rPr>
                <w:sz w:val="16"/>
                <w:szCs w:val="16"/>
              </w:rPr>
            </w:pPr>
            <w:r w:rsidRPr="00F94EB3">
              <w:rPr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sz w:val="16"/>
                <w:szCs w:val="16"/>
              </w:rPr>
              <w:t>4.1</w:t>
            </w:r>
            <w:r w:rsidRPr="00F94EB3">
              <w:rPr>
                <w:sz w:val="16"/>
                <w:szCs w:val="16"/>
              </w:rPr>
              <w:t>-PWR</w:t>
            </w:r>
            <w:r w:rsidR="1BB75209" w:rsidRPr="00F94EB3">
              <w:rPr>
                <w:sz w:val="16"/>
                <w:szCs w:val="16"/>
              </w:rPr>
              <w:t xml:space="preserve"> </w:t>
            </w:r>
            <w:r w:rsidR="0075035A" w:rsidRPr="00F94EB3">
              <w:rPr>
                <w:sz w:val="16"/>
              </w:rPr>
              <w:tab/>
            </w:r>
            <w:r w:rsidR="0075035A" w:rsidRPr="00F94EB3">
              <w:rPr>
                <w:sz w:val="16"/>
              </w:rPr>
              <w:tab/>
            </w:r>
            <w:r w:rsidR="6F3C8A38" w:rsidRPr="00F94EB3">
              <w:rPr>
                <w:sz w:val="16"/>
                <w:szCs w:val="16"/>
              </w:rPr>
              <w:t>PWR</w:t>
            </w:r>
            <w:r w:rsidR="6F3C8A38" w:rsidRPr="00F94EB3">
              <w:rPr>
                <w:spacing w:val="-4"/>
                <w:sz w:val="16"/>
                <w:szCs w:val="16"/>
              </w:rPr>
              <w:t xml:space="preserve"> </w:t>
            </w:r>
            <w:r w:rsidR="6F3C8A38" w:rsidRPr="00F94EB3">
              <w:rPr>
                <w:sz w:val="16"/>
                <w:szCs w:val="16"/>
              </w:rPr>
              <w:t>Examination</w:t>
            </w:r>
            <w:r w:rsidR="6F3C8A38" w:rsidRPr="00F94EB3">
              <w:rPr>
                <w:spacing w:val="-3"/>
                <w:sz w:val="16"/>
                <w:szCs w:val="16"/>
              </w:rPr>
              <w:t xml:space="preserve"> </w:t>
            </w:r>
            <w:r w:rsidR="6F3C8A38" w:rsidRPr="00F94EB3">
              <w:rPr>
                <w:sz w:val="16"/>
                <w:szCs w:val="16"/>
              </w:rPr>
              <w:t>Outline</w:t>
            </w:r>
            <w:r w:rsidR="43FA7741" w:rsidRPr="00F94EB3">
              <w:rPr>
                <w:sz w:val="16"/>
                <w:szCs w:val="16"/>
              </w:rPr>
              <w:t xml:space="preserve"> </w:t>
            </w:r>
            <w:r w:rsidR="0075035A" w:rsidRPr="00F94EB3">
              <w:rPr>
                <w:sz w:val="16"/>
              </w:rPr>
              <w:tab/>
            </w:r>
            <w:r w:rsidRPr="00F94EB3">
              <w:rPr>
                <w:sz w:val="16"/>
                <w:szCs w:val="16"/>
              </w:rPr>
              <w:t xml:space="preserve">Page 5       </w:t>
            </w:r>
            <w:r w:rsidR="6F3C8A38" w:rsidRPr="00F94EB3">
              <w:rPr>
                <w:sz w:val="16"/>
                <w:szCs w:val="16"/>
              </w:rPr>
              <w:t>Plant Systems—Tier 2/Group 2</w:t>
            </w:r>
            <w:r w:rsidR="6F3C8A38" w:rsidRPr="00F94EB3">
              <w:rPr>
                <w:spacing w:val="-12"/>
                <w:sz w:val="16"/>
                <w:szCs w:val="16"/>
              </w:rPr>
              <w:t xml:space="preserve"> </w:t>
            </w:r>
            <w:r w:rsidR="6F3C8A38" w:rsidRPr="00F94EB3">
              <w:rPr>
                <w:sz w:val="16"/>
                <w:szCs w:val="16"/>
              </w:rPr>
              <w:t>(RO/SRO)</w:t>
            </w:r>
          </w:p>
        </w:tc>
      </w:tr>
      <w:tr w:rsidR="0075035A" w:rsidRPr="00F94EB3" w14:paraId="06027184" w14:textId="77777777" w:rsidTr="00B951C1">
        <w:trPr>
          <w:gridAfter w:val="1"/>
          <w:wAfter w:w="8" w:type="dxa"/>
          <w:trHeight w:hRule="exact" w:val="432"/>
        </w:trPr>
        <w:tc>
          <w:tcPr>
            <w:tcW w:w="2621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2E02BC8D" w14:textId="77777777" w:rsidR="0075035A" w:rsidRPr="00F94EB3" w:rsidRDefault="0075035A" w:rsidP="00F36EA2">
            <w:pPr>
              <w:pStyle w:val="TableParagraph"/>
              <w:spacing w:before="58"/>
              <w:ind w:left="21"/>
              <w:rPr>
                <w:sz w:val="16"/>
              </w:rPr>
            </w:pPr>
            <w:r w:rsidRPr="00F94EB3">
              <w:rPr>
                <w:sz w:val="16"/>
              </w:rPr>
              <w:t>System # / Name</w:t>
            </w:r>
          </w:p>
        </w:tc>
        <w:tc>
          <w:tcPr>
            <w:tcW w:w="26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083FA5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26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7E6F49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26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803543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26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881AD6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K4</w:t>
            </w:r>
          </w:p>
        </w:tc>
        <w:tc>
          <w:tcPr>
            <w:tcW w:w="26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7A793B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K5</w:t>
            </w:r>
          </w:p>
        </w:tc>
        <w:tc>
          <w:tcPr>
            <w:tcW w:w="26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899F15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K6</w:t>
            </w:r>
          </w:p>
        </w:tc>
        <w:tc>
          <w:tcPr>
            <w:tcW w:w="26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14:paraId="22A8A985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263" w:type="dxa"/>
            <w:tcBorders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7D2D9" w:themeFill="accent6" w:themeFillTint="66"/>
          </w:tcPr>
          <w:p w14:paraId="3B7C1255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261" w:type="dxa"/>
            <w:tcBorders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D81781" w14:textId="77777777" w:rsidR="0075035A" w:rsidRPr="00F94EB3" w:rsidRDefault="0075035A" w:rsidP="00F36EA2">
            <w:pPr>
              <w:pStyle w:val="TableParagraph"/>
              <w:spacing w:before="58"/>
              <w:ind w:left="30"/>
              <w:rPr>
                <w:sz w:val="16"/>
              </w:rPr>
            </w:pPr>
            <w:r w:rsidRPr="00F94EB3">
              <w:rPr>
                <w:sz w:val="16"/>
              </w:rPr>
              <w:t>A3</w:t>
            </w:r>
          </w:p>
        </w:tc>
        <w:tc>
          <w:tcPr>
            <w:tcW w:w="26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14:paraId="7A0A746B" w14:textId="77777777" w:rsidR="0075035A" w:rsidRPr="00F94EB3" w:rsidRDefault="0075035A" w:rsidP="00F36EA2">
            <w:pPr>
              <w:pStyle w:val="TableParagraph"/>
              <w:spacing w:before="58"/>
              <w:ind w:left="36"/>
              <w:rPr>
                <w:sz w:val="16"/>
              </w:rPr>
            </w:pPr>
            <w:r w:rsidRPr="00F94EB3">
              <w:rPr>
                <w:sz w:val="16"/>
              </w:rPr>
              <w:t>A4</w:t>
            </w:r>
          </w:p>
        </w:tc>
        <w:tc>
          <w:tcPr>
            <w:tcW w:w="274" w:type="dxa"/>
            <w:tcBorders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D7D2D9" w:themeFill="accent6" w:themeFillTint="66"/>
          </w:tcPr>
          <w:p w14:paraId="7E2134CA" w14:textId="2FA57DF8" w:rsidR="0075035A" w:rsidRPr="00F94EB3" w:rsidRDefault="0075035A" w:rsidP="00F36EA2">
            <w:pPr>
              <w:pStyle w:val="TableParagraph"/>
              <w:spacing w:before="58"/>
              <w:ind w:left="47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3312" w:type="dxa"/>
            <w:tcBorders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noWrap/>
            <w:tcFitText/>
          </w:tcPr>
          <w:p w14:paraId="5AF31667" w14:textId="103B90B0" w:rsidR="0075035A" w:rsidRPr="00F94EB3" w:rsidRDefault="004C2A01" w:rsidP="00B951C1">
            <w:pPr>
              <w:pStyle w:val="TableParagraph"/>
              <w:spacing w:before="58"/>
              <w:ind w:left="1242" w:right="1236"/>
              <w:jc w:val="center"/>
              <w:rPr>
                <w:sz w:val="16"/>
              </w:rPr>
            </w:pPr>
            <w:r w:rsidRPr="009300FC">
              <w:rPr>
                <w:w w:val="91"/>
                <w:sz w:val="16"/>
              </w:rPr>
              <w:t>K/A Topic(s</w:t>
            </w:r>
            <w:r w:rsidRPr="009300FC">
              <w:rPr>
                <w:spacing w:val="1"/>
                <w:w w:val="91"/>
                <w:sz w:val="16"/>
              </w:rPr>
              <w:t>)</w:t>
            </w:r>
          </w:p>
        </w:tc>
        <w:tc>
          <w:tcPr>
            <w:tcW w:w="435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AF5259" w14:textId="77777777" w:rsidR="0075035A" w:rsidRPr="00F94EB3" w:rsidRDefault="0075035A" w:rsidP="00F36EA2">
            <w:pPr>
              <w:pStyle w:val="TableParagraph"/>
              <w:spacing w:before="58"/>
              <w:ind w:left="141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442" w:type="dxa"/>
            <w:gridSpan w:val="2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72F6ED81" w14:textId="77777777" w:rsidR="0075035A" w:rsidRPr="00F94EB3" w:rsidRDefault="0075035A" w:rsidP="00F36EA2">
            <w:pPr>
              <w:pStyle w:val="TableParagraph"/>
              <w:spacing w:before="58"/>
              <w:ind w:left="27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75035A" w:rsidRPr="00F94EB3" w14:paraId="1001ED7F" w14:textId="77777777" w:rsidTr="00B951C1">
        <w:trPr>
          <w:trHeight w:hRule="exact" w:val="301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C98DFA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001 (SF1 CRDS) Control Rod Drive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586C1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367D2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6C04C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FF33C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7361E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80466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1A4CB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8FECEA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4A5D9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F4646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FBCD6B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867B7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3B01E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6C50948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1EBDAE5B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00C88D" w14:textId="77777777" w:rsidR="0075035A" w:rsidRPr="00F94EB3" w:rsidRDefault="0075035A" w:rsidP="00F36EA2">
            <w:pPr>
              <w:pStyle w:val="TableParagraph"/>
              <w:spacing w:before="56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002 (SF2; SF4P RCS) Reactor</w:t>
            </w:r>
          </w:p>
          <w:p w14:paraId="7A1A9186" w14:textId="77777777" w:rsidR="0075035A" w:rsidRPr="00F94EB3" w:rsidRDefault="0075035A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Coolant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4DCCB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B49A0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859B7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AA026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2B82B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4250A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1D6DB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E06C4C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B88C3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E900F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3D6C06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A0CE0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0C670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AD9C093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9CF0162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D6A290" w14:textId="77777777" w:rsidR="0075035A" w:rsidRPr="00F94EB3" w:rsidRDefault="0075035A" w:rsidP="00F36EA2">
            <w:pPr>
              <w:pStyle w:val="TableParagraph"/>
              <w:spacing w:before="56"/>
              <w:ind w:left="21" w:right="345"/>
              <w:rPr>
                <w:sz w:val="16"/>
              </w:rPr>
            </w:pPr>
            <w:r w:rsidRPr="00F94EB3">
              <w:rPr>
                <w:sz w:val="16"/>
              </w:rPr>
              <w:t>011 (SF2 PZR LCS) Pressurizer Level Control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274F6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1EA54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B81DE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5F800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BF825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F7BF0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68930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5DDA72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621F6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5C11C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522EB3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A57FD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26D23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35B8A22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93B6CD1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74EDEF" w14:textId="77777777" w:rsidR="0075035A" w:rsidRPr="00F94EB3" w:rsidRDefault="0075035A" w:rsidP="00F36EA2">
            <w:pPr>
              <w:pStyle w:val="TableParagraph"/>
              <w:spacing w:before="56"/>
              <w:ind w:left="21" w:right="656"/>
              <w:rPr>
                <w:sz w:val="16"/>
              </w:rPr>
            </w:pPr>
            <w:r w:rsidRPr="00F94EB3">
              <w:rPr>
                <w:sz w:val="16"/>
              </w:rPr>
              <w:t>014 (SF1 RPI) Rod Position Indication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D8C1C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8F45A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70581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F01FE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05C26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00CF0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13FE8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917CAC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CBBA7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BD569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4AF1C1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D5A4A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197B2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B961F4C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6CE732C9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CA6F55" w14:textId="2E714B92" w:rsidR="0075035A" w:rsidRPr="00F94EB3" w:rsidRDefault="0075035A" w:rsidP="00834569">
            <w:pPr>
              <w:pStyle w:val="TableParagraph"/>
              <w:spacing w:before="58"/>
              <w:ind w:left="21" w:right="270"/>
              <w:rPr>
                <w:sz w:val="16"/>
              </w:rPr>
            </w:pPr>
            <w:r w:rsidRPr="00F94EB3">
              <w:rPr>
                <w:sz w:val="16"/>
              </w:rPr>
              <w:t>015 (SF7 NI) Nuclear</w:t>
            </w:r>
            <w:del w:id="69" w:author="Tindell, Brian" w:date="2021-03-08T16:15:00Z">
              <w:r w:rsidRPr="00F94EB3" w:rsidDel="003928B5">
                <w:rPr>
                  <w:sz w:val="16"/>
                </w:rPr>
                <w:delText xml:space="preserve"> </w:delText>
              </w:r>
            </w:del>
            <w:ins w:id="70" w:author="Tindell, Brian" w:date="2021-03-08T16:16:00Z">
              <w:r w:rsidR="003928B5">
                <w:rPr>
                  <w:sz w:val="16"/>
                </w:rPr>
                <w:t xml:space="preserve"> </w:t>
              </w:r>
            </w:ins>
            <w:r w:rsidRPr="00F94EB3">
              <w:rPr>
                <w:sz w:val="16"/>
              </w:rPr>
              <w:t>Instrumentation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1DEED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5F80B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DA071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4D99B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F2EC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82DA7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03F45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6C0FFF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28DBE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89351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9C5823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21B5A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418AB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672CB1F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1647BA8F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9430A4" w14:textId="77777777" w:rsidR="0075035A" w:rsidRPr="00F94EB3" w:rsidRDefault="0075035A" w:rsidP="00834569">
            <w:pPr>
              <w:pStyle w:val="TableParagraph"/>
              <w:spacing w:before="56"/>
              <w:ind w:left="21" w:right="180"/>
              <w:rPr>
                <w:sz w:val="16"/>
              </w:rPr>
            </w:pPr>
            <w:r w:rsidRPr="00F94EB3">
              <w:rPr>
                <w:sz w:val="16"/>
              </w:rPr>
              <w:t>016 (SF7 NNI) Nonnuclear Instrumentation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1B0BD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A3537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C4B8F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F8CE4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0F090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DA666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983A5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03E8A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01844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3D167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C94090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2A5EA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7F019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D6CE987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A83E33D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CCC39C" w14:textId="77777777" w:rsidR="0075035A" w:rsidRPr="00F94EB3" w:rsidRDefault="0075035A" w:rsidP="00F36EA2">
            <w:pPr>
              <w:pStyle w:val="TableParagraph"/>
              <w:spacing w:before="58"/>
              <w:ind w:left="21" w:right="60"/>
              <w:rPr>
                <w:sz w:val="16"/>
              </w:rPr>
            </w:pPr>
            <w:r w:rsidRPr="00F94EB3">
              <w:rPr>
                <w:sz w:val="16"/>
              </w:rPr>
              <w:t>017 (SF7 ITM) In-Core Temperature Monitor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79125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C13ED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94908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795D6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0090B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BC3F6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D92F7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CFF4C1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16CFF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36219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6B42B7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F3A31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C4415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50B3884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66947AF5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B17958" w14:textId="77777777" w:rsidR="0075035A" w:rsidRPr="00F94EB3" w:rsidRDefault="0075035A" w:rsidP="00F36EA2">
            <w:pPr>
              <w:pStyle w:val="TableParagraph"/>
              <w:spacing w:before="56"/>
              <w:ind w:left="21" w:right="60"/>
              <w:rPr>
                <w:sz w:val="16"/>
              </w:rPr>
            </w:pPr>
            <w:r w:rsidRPr="00F94EB3">
              <w:rPr>
                <w:sz w:val="16"/>
              </w:rPr>
              <w:t>027 (SF5 CIRS) Containment Iodine Removal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890B2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7E678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56B05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B89F1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BC6E9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EAFE3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26F40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A6C499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4F332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69C26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853801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67008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8BF7A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CA8E636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0AEFE982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3E04EF" w14:textId="77777777" w:rsidR="0075035A" w:rsidRPr="00F94EB3" w:rsidRDefault="0075035A" w:rsidP="00834569">
            <w:pPr>
              <w:pStyle w:val="TableParagraph"/>
              <w:spacing w:before="56"/>
              <w:ind w:left="21" w:right="90"/>
              <w:rPr>
                <w:sz w:val="16"/>
              </w:rPr>
            </w:pPr>
            <w:r w:rsidRPr="00F94EB3">
              <w:rPr>
                <w:sz w:val="16"/>
              </w:rPr>
              <w:t>028 (SF5 HRPS) Hydrogen Recombiner and Purge Control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502F4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3354B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45F61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FE31E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CE816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47359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E0C92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7911C5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F9A45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22101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DD1346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D5183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0F791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3A4F8F7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6A8AEF61" w14:textId="77777777" w:rsidTr="00B951C1">
        <w:trPr>
          <w:trHeight w:hRule="exact" w:val="301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DDE889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029 (SF8 CPS) Containment Purge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2E8E1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0EA6C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22167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C5713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95CAA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8B9FC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7CDFC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EA2546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8D9FB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35AED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E8292B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4355A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39426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BB6453D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11E29955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0E3B3F" w14:textId="77777777" w:rsidR="0075035A" w:rsidRPr="00F94EB3" w:rsidRDefault="0075035A" w:rsidP="00F36EA2">
            <w:pPr>
              <w:pStyle w:val="TableParagraph"/>
              <w:spacing w:before="56"/>
              <w:ind w:left="21" w:right="157"/>
              <w:rPr>
                <w:sz w:val="16"/>
              </w:rPr>
            </w:pPr>
            <w:r w:rsidRPr="00F94EB3">
              <w:rPr>
                <w:sz w:val="16"/>
              </w:rPr>
              <w:t>033 (SF8 SFPCS) Spent Fuel Pool Cooling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03C60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D0511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C467D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D0F78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B4CE0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501D0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75C05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461026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A51A3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EC1ED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D686DB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46854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74200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7FCA213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B25EDC4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D2110F8" w14:textId="1F6F05C0" w:rsidR="0075035A" w:rsidRPr="00F94EB3" w:rsidRDefault="0075035A" w:rsidP="00F36EA2">
            <w:pPr>
              <w:pStyle w:val="TableParagraph"/>
              <w:spacing w:before="56"/>
              <w:ind w:left="21" w:right="513"/>
              <w:rPr>
                <w:sz w:val="16"/>
              </w:rPr>
            </w:pPr>
            <w:r w:rsidRPr="00F94EB3">
              <w:rPr>
                <w:sz w:val="16"/>
              </w:rPr>
              <w:t>034 (SF8 FHS) Fuel</w:t>
            </w:r>
            <w:r w:rsidR="006300E0" w:rsidRPr="00F94EB3">
              <w:rPr>
                <w:sz w:val="16"/>
              </w:rPr>
              <w:t xml:space="preserve"> </w:t>
            </w:r>
            <w:r w:rsidRPr="00F94EB3">
              <w:rPr>
                <w:sz w:val="16"/>
              </w:rPr>
              <w:t>Handling Equipment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894D1B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03D0D6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136FDC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5B3B13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9A140C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A3DE18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302322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64B569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345B6D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483799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2DBA35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17120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1AADC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18A2122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70CD62D" w14:textId="77777777" w:rsidTr="00B951C1">
        <w:trPr>
          <w:trHeight w:hRule="exact" w:val="301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1F5EEE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035 (SF 4P SG) Steam Generator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89AB6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823BB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3950B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D96A2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C9F11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3315E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B7C2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136EA7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CCB7B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B07F9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81C556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045A6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0D1E7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E56E7F2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27F23E3B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815D16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041 (SF4S SDS) Steam</w:t>
            </w:r>
          </w:p>
          <w:p w14:paraId="37DCB536" w14:textId="77777777" w:rsidR="0075035A" w:rsidRPr="00F94EB3" w:rsidRDefault="0075035A" w:rsidP="00F36EA2">
            <w:pPr>
              <w:pStyle w:val="TableParagraph"/>
              <w:ind w:left="21"/>
              <w:rPr>
                <w:sz w:val="16"/>
              </w:rPr>
            </w:pPr>
            <w:r w:rsidRPr="00F94EB3">
              <w:rPr>
                <w:sz w:val="16"/>
              </w:rPr>
              <w:t>Dump/Turbine Bypass Control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20B68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06543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D8DA2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35074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64AF7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AC5A6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15B42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AAE257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E0680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02A80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9F61C0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9EAE9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9D5DA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31DC3EE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A22D703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4A1CD4" w14:textId="1F4D9E85" w:rsidR="0075035A" w:rsidRPr="00F94EB3" w:rsidRDefault="0075035A" w:rsidP="00F36EA2">
            <w:pPr>
              <w:pStyle w:val="TableParagraph"/>
              <w:spacing w:before="56"/>
              <w:ind w:left="21" w:right="389"/>
              <w:rPr>
                <w:sz w:val="16"/>
              </w:rPr>
            </w:pPr>
            <w:r w:rsidRPr="00F94EB3">
              <w:rPr>
                <w:sz w:val="16"/>
              </w:rPr>
              <w:t>045 (SF 4S MT</w:t>
            </w:r>
            <w:r w:rsidR="00F81FB8" w:rsidRPr="00F94EB3">
              <w:rPr>
                <w:sz w:val="16"/>
              </w:rPr>
              <w:t>/</w:t>
            </w:r>
            <w:r w:rsidRPr="00F94EB3">
              <w:rPr>
                <w:sz w:val="16"/>
              </w:rPr>
              <w:t>G) Main Turbine Generator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40AEC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7D15B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B764D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A3CDD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1C8D1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5E93D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5A4DB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B64185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0741B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70B71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62D9EC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3086C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AEE4A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78666CF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274E99A5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9F5053" w14:textId="77777777" w:rsidR="0075035A" w:rsidRPr="00F94EB3" w:rsidRDefault="0075035A" w:rsidP="00F36EA2">
            <w:pPr>
              <w:pStyle w:val="TableParagraph"/>
              <w:spacing w:before="56"/>
              <w:ind w:left="21" w:right="255"/>
              <w:rPr>
                <w:sz w:val="16"/>
              </w:rPr>
            </w:pPr>
            <w:r w:rsidRPr="00F94EB3">
              <w:rPr>
                <w:sz w:val="16"/>
              </w:rPr>
              <w:t>055 (SF4S CARS) Condenser Air Removal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D96FD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A5912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BF836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1FE8C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31A0C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F31DD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CC5F4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70EE8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7B9DE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65F0E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DD8828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15159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EA2EE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0152C3A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59A65925" w14:textId="77777777" w:rsidTr="00B951C1">
        <w:trPr>
          <w:trHeight w:hRule="exact" w:val="301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6909FD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056 (SF4S CDS) Condensate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B0E77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AD38D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6A842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5D4D5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6C2B9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D2045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FE7E4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E3FA53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B1072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6BCEB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6E605D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7AEE5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161BE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F3A4643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095ED27B" w14:textId="77777777" w:rsidTr="00B951C1">
        <w:trPr>
          <w:trHeight w:hRule="exact" w:val="301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B6D45B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068 (SF9 LRS) Liquid Radwaste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FD80D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43E95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5C259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1A1FE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463D1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A2EF0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B8BE8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4730D5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D3FF4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F5088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254223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B2752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44F75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5D28C57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7BEA69C" w14:textId="77777777" w:rsidTr="00B951C1">
        <w:trPr>
          <w:trHeight w:hRule="exact" w:val="515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BD693D" w14:textId="77777777" w:rsidR="0075035A" w:rsidRPr="00F94EB3" w:rsidRDefault="0075035A" w:rsidP="00F36EA2">
            <w:pPr>
              <w:pStyle w:val="TableParagraph"/>
              <w:spacing w:before="56"/>
              <w:ind w:left="21" w:right="656"/>
              <w:rPr>
                <w:sz w:val="16"/>
              </w:rPr>
            </w:pPr>
            <w:r w:rsidRPr="00F94EB3">
              <w:rPr>
                <w:sz w:val="16"/>
              </w:rPr>
              <w:t>071 (SF9 WGS) Waste Gas Disposal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7B179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459C5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8B287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9D4BD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73E17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9E0C1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43AC0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F2C175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8802F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E613C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291513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E4C2D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132CC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4A9F8E7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1DC868AD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0A8FB5" w14:textId="77777777" w:rsidR="0075035A" w:rsidRPr="00F94EB3" w:rsidRDefault="0075035A" w:rsidP="00F36EA2">
            <w:pPr>
              <w:pStyle w:val="TableParagraph"/>
              <w:spacing w:before="56"/>
              <w:ind w:left="21" w:right="415"/>
              <w:rPr>
                <w:sz w:val="16"/>
              </w:rPr>
            </w:pPr>
            <w:r w:rsidRPr="00F94EB3">
              <w:rPr>
                <w:sz w:val="16"/>
              </w:rPr>
              <w:t>072 (SF7 ARM) Area Radiation Monitoring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37CED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07283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9F51A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0B3A1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BFA14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9BDBD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4EA5C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53A536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E724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93024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8CC557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F8462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A7D9F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E611751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3124C510" w14:textId="77777777" w:rsidTr="00B951C1">
        <w:trPr>
          <w:trHeight w:hRule="exact" w:val="301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647E34" w14:textId="77777777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>075 (SF8 CW) Circulating Water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4A641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ED851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18986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9C873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FBCE8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2ED57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BF96C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D07859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9CC80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B263A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FA6A0F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7AEC2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C1FFF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1847260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6E199C" w:rsidRPr="00F94EB3" w14:paraId="502DDE62" w14:textId="77777777" w:rsidTr="00B951C1">
        <w:trPr>
          <w:trHeight w:hRule="exact" w:val="301"/>
          <w:ins w:id="71" w:author="Tindell, Brian" w:date="2021-03-08T15:35:00Z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79C098" w14:textId="112BAE1E" w:rsidR="006E199C" w:rsidRPr="00F94EB3" w:rsidRDefault="00D77A91" w:rsidP="00F36EA2">
            <w:pPr>
              <w:pStyle w:val="TableParagraph"/>
              <w:spacing w:before="56"/>
              <w:ind w:left="21"/>
              <w:rPr>
                <w:ins w:id="72" w:author="Tindell, Brian" w:date="2021-03-08T15:35:00Z"/>
                <w:sz w:val="16"/>
              </w:rPr>
            </w:pPr>
            <w:ins w:id="73" w:author="Tindell, Brian" w:date="2021-03-08T15:35:00Z">
              <w:r>
                <w:rPr>
                  <w:sz w:val="16"/>
                </w:rPr>
                <w:t>079 (SF8 SAS**) Station Air</w:t>
              </w:r>
            </w:ins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DE4A48" w14:textId="77777777" w:rsidR="006E199C" w:rsidRPr="00F94EB3" w:rsidRDefault="006E199C" w:rsidP="00F36EA2">
            <w:pPr>
              <w:rPr>
                <w:ins w:id="74" w:author="Tindell, Brian" w:date="2021-03-08T15:35:00Z"/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D47570" w14:textId="77777777" w:rsidR="006E199C" w:rsidRPr="00F94EB3" w:rsidRDefault="006E199C" w:rsidP="00F36EA2">
            <w:pPr>
              <w:rPr>
                <w:ins w:id="75" w:author="Tindell, Brian" w:date="2021-03-08T15:35:00Z"/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AA15E3" w14:textId="77777777" w:rsidR="006E199C" w:rsidRPr="00F94EB3" w:rsidRDefault="006E199C" w:rsidP="00F36EA2">
            <w:pPr>
              <w:rPr>
                <w:ins w:id="76" w:author="Tindell, Brian" w:date="2021-03-08T15:35:00Z"/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169B40" w14:textId="77777777" w:rsidR="006E199C" w:rsidRPr="00F94EB3" w:rsidRDefault="006E199C" w:rsidP="00F36EA2">
            <w:pPr>
              <w:rPr>
                <w:ins w:id="77" w:author="Tindell, Brian" w:date="2021-03-08T15:35:00Z"/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4ED4C6" w14:textId="77777777" w:rsidR="006E199C" w:rsidRPr="00F94EB3" w:rsidRDefault="006E199C" w:rsidP="00F36EA2">
            <w:pPr>
              <w:rPr>
                <w:ins w:id="78" w:author="Tindell, Brian" w:date="2021-03-08T15:35:00Z"/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456056" w14:textId="77777777" w:rsidR="006E199C" w:rsidRPr="00F94EB3" w:rsidRDefault="006E199C" w:rsidP="00F36EA2">
            <w:pPr>
              <w:rPr>
                <w:ins w:id="79" w:author="Tindell, Brian" w:date="2021-03-08T15:35:00Z"/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8D83C1" w14:textId="77777777" w:rsidR="006E199C" w:rsidRPr="00F94EB3" w:rsidRDefault="006E199C" w:rsidP="00F36EA2">
            <w:pPr>
              <w:rPr>
                <w:ins w:id="80" w:author="Tindell, Brian" w:date="2021-03-08T15:35:00Z"/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D048304" w14:textId="77777777" w:rsidR="006E199C" w:rsidRPr="00F94EB3" w:rsidRDefault="006E199C" w:rsidP="00F36EA2">
            <w:pPr>
              <w:rPr>
                <w:ins w:id="81" w:author="Tindell, Brian" w:date="2021-03-08T15:35:00Z"/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230CB1" w14:textId="77777777" w:rsidR="006E199C" w:rsidRPr="00F94EB3" w:rsidRDefault="006E199C" w:rsidP="00F36EA2">
            <w:pPr>
              <w:rPr>
                <w:ins w:id="82" w:author="Tindell, Brian" w:date="2021-03-08T15:35:00Z"/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AAACC9" w14:textId="77777777" w:rsidR="006E199C" w:rsidRPr="00F94EB3" w:rsidRDefault="006E199C" w:rsidP="00F36EA2">
            <w:pPr>
              <w:rPr>
                <w:ins w:id="83" w:author="Tindell, Brian" w:date="2021-03-08T15:35:00Z"/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6B33D44" w14:textId="77777777" w:rsidR="006E199C" w:rsidRPr="00F94EB3" w:rsidRDefault="006E199C" w:rsidP="00F36EA2">
            <w:pPr>
              <w:rPr>
                <w:ins w:id="84" w:author="Tindell, Brian" w:date="2021-03-08T15:35:00Z"/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420D8D" w14:textId="77777777" w:rsidR="006E199C" w:rsidRPr="00F94EB3" w:rsidRDefault="006E199C" w:rsidP="00F36EA2">
            <w:pPr>
              <w:rPr>
                <w:ins w:id="85" w:author="Tindell, Brian" w:date="2021-03-08T15:35:00Z"/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0ECEBE" w14:textId="77777777" w:rsidR="006E199C" w:rsidRPr="00F94EB3" w:rsidRDefault="006E199C" w:rsidP="00F36EA2">
            <w:pPr>
              <w:rPr>
                <w:ins w:id="86" w:author="Tindell, Brian" w:date="2021-03-08T15:35:00Z"/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D1DED86" w14:textId="77777777" w:rsidR="006E199C" w:rsidRPr="00F94EB3" w:rsidRDefault="006E199C" w:rsidP="00F36EA2">
            <w:pPr>
              <w:rPr>
                <w:ins w:id="87" w:author="Tindell, Brian" w:date="2021-03-08T15:35:00Z"/>
                <w:rFonts w:cs="Arial"/>
              </w:rPr>
            </w:pPr>
          </w:p>
        </w:tc>
      </w:tr>
      <w:tr w:rsidR="0075035A" w:rsidRPr="00F94EB3" w14:paraId="449AE22D" w14:textId="77777777" w:rsidTr="00B951C1">
        <w:trPr>
          <w:trHeight w:hRule="exact" w:val="299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3D8EE" w14:textId="56D7F83E" w:rsidR="0075035A" w:rsidRPr="00F94EB3" w:rsidRDefault="0075035A" w:rsidP="00F36EA2">
            <w:pPr>
              <w:pStyle w:val="TableParagraph"/>
              <w:spacing w:before="56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086 </w:t>
            </w:r>
            <w:r w:rsidR="00F81FB8" w:rsidRPr="00F94EB3">
              <w:rPr>
                <w:sz w:val="16"/>
              </w:rPr>
              <w:t xml:space="preserve">(SF8 FP) </w:t>
            </w:r>
            <w:r w:rsidRPr="00F94EB3">
              <w:rPr>
                <w:sz w:val="16"/>
              </w:rPr>
              <w:t>Fire Protection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F620C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54C8D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A8AED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7B7A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5C99A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8015E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D6190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38A61D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D8D94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13BCDA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040C50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D42CA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C1237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17946B9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4BDC9944" w14:textId="77777777" w:rsidTr="00B951C1">
        <w:trPr>
          <w:trHeight w:hRule="exact" w:val="517"/>
        </w:trPr>
        <w:tc>
          <w:tcPr>
            <w:tcW w:w="2621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E3B051" w14:textId="2CCD9031" w:rsidR="0075035A" w:rsidRPr="00F94EB3" w:rsidRDefault="0075035A" w:rsidP="00F36EA2">
            <w:pPr>
              <w:pStyle w:val="TableParagraph"/>
              <w:spacing w:before="58"/>
              <w:ind w:left="21" w:right="398"/>
              <w:rPr>
                <w:sz w:val="16"/>
              </w:rPr>
            </w:pPr>
            <w:r w:rsidRPr="00F94EB3">
              <w:rPr>
                <w:sz w:val="16"/>
              </w:rPr>
              <w:t>050 (SF 9 CRV</w:t>
            </w:r>
            <w:ins w:id="88" w:author="Tindell, Brian" w:date="2021-03-08T15:35:00Z">
              <w:r w:rsidR="00D77A91">
                <w:rPr>
                  <w:sz w:val="16"/>
                </w:rPr>
                <w:t>*</w:t>
              </w:r>
            </w:ins>
            <w:r w:rsidRPr="00F94EB3">
              <w:rPr>
                <w:sz w:val="16"/>
              </w:rPr>
              <w:t>) Control Room Ventilation</w:t>
            </w: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EFD05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188D4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F16179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350FA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A6A2C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BFAB2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15982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F7A4D8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FE2E8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4AF6A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9E6800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CA47F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3783C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5C75A37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2ABD6EE2" w14:textId="77777777" w:rsidTr="00B951C1">
        <w:trPr>
          <w:trHeight w:hRule="exact" w:val="319"/>
        </w:trPr>
        <w:tc>
          <w:tcPr>
            <w:tcW w:w="2621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68F0A2C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2A1039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614395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70E76A0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78DBA90B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DF0F9D1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0AC9347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79AE828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CC9067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7091AE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35AFC4C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48DAF4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6A8ADF9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CB0435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4113AC15" w14:textId="77777777" w:rsidR="0075035A" w:rsidRPr="00F94EB3" w:rsidRDefault="0075035A" w:rsidP="00F36EA2">
            <w:pPr>
              <w:rPr>
                <w:rFonts w:cs="Arial"/>
              </w:rPr>
            </w:pPr>
          </w:p>
        </w:tc>
      </w:tr>
      <w:tr w:rsidR="0075035A" w:rsidRPr="00F94EB3" w14:paraId="1453CA16" w14:textId="77777777" w:rsidTr="00B951C1">
        <w:trPr>
          <w:trHeight w:hRule="exact" w:val="338"/>
        </w:trPr>
        <w:tc>
          <w:tcPr>
            <w:tcW w:w="2621" w:type="dxa"/>
            <w:tcBorders>
              <w:bottom w:val="double" w:sz="6" w:space="0" w:color="000000"/>
              <w:right w:val="single" w:sz="6" w:space="0" w:color="000000" w:themeColor="text1"/>
            </w:tcBorders>
          </w:tcPr>
          <w:p w14:paraId="405391FE" w14:textId="77777777" w:rsidR="0075035A" w:rsidRPr="00F94EB3" w:rsidRDefault="0075035A" w:rsidP="00F36EA2">
            <w:pPr>
              <w:pStyle w:val="TableParagraph"/>
              <w:spacing w:before="58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Point Totals:</w:t>
            </w:r>
          </w:p>
        </w:tc>
        <w:tc>
          <w:tcPr>
            <w:tcW w:w="261" w:type="dxa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1149876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E29C2E0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53260DA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75E77AE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4C625CE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74924535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2A75ECCE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90A59B4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D201113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63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23BF912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274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1CEE20F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3320" w:type="dxa"/>
            <w:gridSpan w:val="2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8C32DF9" w14:textId="77777777" w:rsidR="0075035A" w:rsidRPr="00F94EB3" w:rsidRDefault="0075035A" w:rsidP="00F36EA2">
            <w:pPr>
              <w:pStyle w:val="TableParagraph"/>
              <w:spacing w:before="58"/>
              <w:ind w:left="33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435" w:type="dxa"/>
            <w:gridSpan w:val="2"/>
            <w:tcBorders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42C76FBD" w14:textId="77777777" w:rsidR="0075035A" w:rsidRPr="00F94EB3" w:rsidRDefault="0075035A" w:rsidP="00F36EA2">
            <w:pPr>
              <w:rPr>
                <w:rFonts w:cs="Arial"/>
              </w:rPr>
            </w:pPr>
          </w:p>
        </w:tc>
        <w:tc>
          <w:tcPr>
            <w:tcW w:w="442" w:type="dxa"/>
            <w:gridSpan w:val="2"/>
            <w:tcBorders>
              <w:left w:val="single" w:sz="6" w:space="0" w:color="000000" w:themeColor="text1"/>
              <w:bottom w:val="double" w:sz="6" w:space="0" w:color="000000"/>
            </w:tcBorders>
          </w:tcPr>
          <w:p w14:paraId="78168E08" w14:textId="77777777" w:rsidR="0075035A" w:rsidRPr="00F94EB3" w:rsidRDefault="0075035A" w:rsidP="00F36EA2">
            <w:pPr>
              <w:pStyle w:val="TableParagraph"/>
              <w:spacing w:before="58"/>
              <w:ind w:left="18" w:right="53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9/3</w:t>
            </w:r>
          </w:p>
        </w:tc>
      </w:tr>
    </w:tbl>
    <w:p w14:paraId="488F2934" w14:textId="77777777" w:rsidR="00D6339E" w:rsidRPr="00F94EB3" w:rsidRDefault="00D6339E">
      <w:pPr>
        <w:spacing w:after="240"/>
        <w:rPr>
          <w:rFonts w:cs="Arial"/>
          <w:color w:val="auto"/>
        </w:rPr>
      </w:pPr>
    </w:p>
    <w:p w14:paraId="6ACFC703" w14:textId="77777777" w:rsidR="00AC6E5E" w:rsidRPr="00F94EB3" w:rsidRDefault="00AC6E5E">
      <w:pPr>
        <w:spacing w:after="240"/>
        <w:rPr>
          <w:rFonts w:cs="Arial"/>
          <w:color w:val="auto"/>
        </w:rPr>
      </w:pPr>
    </w:p>
    <w:p w14:paraId="0128B8B5" w14:textId="3C18831F" w:rsidR="00D01FF3" w:rsidRPr="00F94EB3" w:rsidRDefault="6C19736E" w:rsidP="00DD6EEC">
      <w:pPr>
        <w:pStyle w:val="Heading3"/>
        <w:numPr>
          <w:ilvl w:val="2"/>
          <w:numId w:val="0"/>
        </w:numPr>
        <w:spacing w:after="220"/>
        <w:rPr>
          <w:rFonts w:ascii="Arial" w:hAnsi="Arial" w:cs="Arial"/>
        </w:rPr>
      </w:pPr>
      <w:r w:rsidRPr="6AB6DD82">
        <w:rPr>
          <w:rFonts w:ascii="Arial" w:hAnsi="Arial" w:cs="Arial"/>
        </w:rPr>
        <w:t xml:space="preserve">Form </w:t>
      </w:r>
      <w:r w:rsidR="6B11612B" w:rsidRPr="6AB6DD82">
        <w:rPr>
          <w:rFonts w:ascii="Arial" w:hAnsi="Arial" w:cs="Arial"/>
        </w:rPr>
        <w:t>4.1</w:t>
      </w:r>
      <w:r w:rsidRPr="6AB6DD82">
        <w:rPr>
          <w:rFonts w:ascii="Arial" w:hAnsi="Arial" w:cs="Arial"/>
        </w:rPr>
        <w:t>-COM</w:t>
      </w:r>
      <w:r w:rsidR="55D9A464" w:rsidRPr="6AB6DD82">
        <w:rPr>
          <w:rFonts w:ascii="Arial" w:hAnsi="Arial" w:cs="Arial"/>
        </w:rPr>
        <w:t>MON</w:t>
      </w:r>
      <w:r w:rsidR="0A2FCCC5" w:rsidRPr="6AB6DD82">
        <w:rPr>
          <w:rFonts w:ascii="Arial" w:hAnsi="Arial" w:cs="Arial"/>
        </w:rPr>
        <w:t xml:space="preserve"> Common </w:t>
      </w:r>
      <w:r w:rsidRPr="6AB6DD82">
        <w:rPr>
          <w:rFonts w:ascii="Arial" w:hAnsi="Arial" w:cs="Arial"/>
        </w:rPr>
        <w:t>Examination Outline</w:t>
      </w:r>
    </w:p>
    <w:tbl>
      <w:tblPr>
        <w:tblW w:w="9715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6"/>
        <w:gridCol w:w="45"/>
        <w:gridCol w:w="802"/>
        <w:gridCol w:w="4584"/>
        <w:gridCol w:w="379"/>
        <w:gridCol w:w="212"/>
        <w:gridCol w:w="635"/>
        <w:gridCol w:w="272"/>
        <w:gridCol w:w="363"/>
        <w:gridCol w:w="637"/>
      </w:tblGrid>
      <w:tr w:rsidR="006B68B1" w:rsidRPr="00F94EB3" w14:paraId="5430F2A2" w14:textId="77777777" w:rsidTr="0019630D">
        <w:trPr>
          <w:cantSplit/>
          <w:trHeight w:val="143"/>
        </w:trPr>
        <w:tc>
          <w:tcPr>
            <w:tcW w:w="9715" w:type="dxa"/>
            <w:gridSpan w:val="10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445D8E82" w14:textId="77777777" w:rsidR="006B68B1" w:rsidRPr="00F94EB3" w:rsidRDefault="006B68B1" w:rsidP="009B7D9D">
            <w:pPr>
              <w:tabs>
                <w:tab w:val="left" w:pos="4290"/>
              </w:tabs>
              <w:rPr>
                <w:rFonts w:cs="Arial"/>
              </w:rPr>
            </w:pPr>
            <w:r w:rsidRPr="00F94EB3">
              <w:rPr>
                <w:rFonts w:cs="Arial"/>
                <w:sz w:val="24"/>
                <w:szCs w:val="28"/>
              </w:rPr>
              <w:t>Facility:</w:t>
            </w:r>
            <w:r w:rsidRPr="00F94EB3">
              <w:rPr>
                <w:rFonts w:cs="Arial"/>
                <w:sz w:val="24"/>
                <w:szCs w:val="28"/>
              </w:rPr>
              <w:tab/>
              <w:t>Date of Exam:</w:t>
            </w:r>
          </w:p>
        </w:tc>
      </w:tr>
      <w:tr w:rsidR="006B68B1" w:rsidRPr="00F94EB3" w14:paraId="65353CE9" w14:textId="77777777" w:rsidTr="0019630D">
        <w:trPr>
          <w:cantSplit/>
          <w:trHeight w:val="380"/>
        </w:trPr>
        <w:tc>
          <w:tcPr>
            <w:tcW w:w="9715" w:type="dxa"/>
            <w:gridSpan w:val="10"/>
            <w:tcBorders>
              <w:top w:val="nil"/>
              <w:bottom w:val="double" w:sz="4" w:space="0" w:color="000000" w:themeColor="text1"/>
            </w:tcBorders>
            <w:vAlign w:val="center"/>
          </w:tcPr>
          <w:p w14:paraId="3EB94913" w14:textId="011429D9" w:rsidR="006B68B1" w:rsidRPr="00F94EB3" w:rsidRDefault="006B68B1" w:rsidP="009B7D9D">
            <w:pPr>
              <w:jc w:val="center"/>
              <w:rPr>
                <w:rFonts w:cs="Arial"/>
                <w:b/>
              </w:rPr>
            </w:pPr>
            <w:r w:rsidRPr="00F94EB3">
              <w:rPr>
                <w:rFonts w:cs="Arial"/>
                <w:b/>
                <w:sz w:val="24"/>
                <w:szCs w:val="28"/>
              </w:rPr>
              <w:t>Generic Knowledge and Abilities</w:t>
            </w:r>
            <w:r w:rsidR="00EA6E39" w:rsidRPr="00F94EB3">
              <w:rPr>
                <w:rFonts w:cs="Arial"/>
                <w:b/>
                <w:sz w:val="24"/>
                <w:szCs w:val="28"/>
              </w:rPr>
              <w:t>—</w:t>
            </w:r>
            <w:r w:rsidRPr="00F94EB3">
              <w:rPr>
                <w:rFonts w:cs="Arial"/>
                <w:b/>
                <w:sz w:val="24"/>
                <w:szCs w:val="28"/>
              </w:rPr>
              <w:t>Tier 3 (RO/SRO)</w:t>
            </w:r>
          </w:p>
        </w:tc>
      </w:tr>
      <w:tr w:rsidR="006B68B1" w:rsidRPr="00F94EB3" w14:paraId="559DA475" w14:textId="77777777" w:rsidTr="0019630D">
        <w:trPr>
          <w:cantSplit/>
          <w:trHeight w:val="230"/>
        </w:trPr>
        <w:tc>
          <w:tcPr>
            <w:tcW w:w="1786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14:paraId="466E9CC6" w14:textId="77777777" w:rsidR="006B68B1" w:rsidRPr="00F94EB3" w:rsidRDefault="006B68B1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Category</w:t>
            </w:r>
          </w:p>
        </w:tc>
        <w:tc>
          <w:tcPr>
            <w:tcW w:w="846" w:type="dxa"/>
            <w:gridSpan w:val="2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1C812183" w14:textId="77777777" w:rsidR="006B68B1" w:rsidRPr="00F94EB3" w:rsidRDefault="006B68B1" w:rsidP="00EF2A08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K/A #</w:t>
            </w:r>
          </w:p>
        </w:tc>
        <w:tc>
          <w:tcPr>
            <w:tcW w:w="4584" w:type="dxa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20EF604E" w14:textId="77777777" w:rsidR="006B68B1" w:rsidRPr="00F94EB3" w:rsidRDefault="006B68B1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Topic</w:t>
            </w:r>
          </w:p>
        </w:tc>
        <w:tc>
          <w:tcPr>
            <w:tcW w:w="1226" w:type="dxa"/>
            <w:gridSpan w:val="3"/>
            <w:tcBorders>
              <w:top w:val="double" w:sz="6" w:space="0" w:color="000000" w:themeColor="text1"/>
            </w:tcBorders>
          </w:tcPr>
          <w:p w14:paraId="1A4E4F47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RO</w:t>
            </w:r>
          </w:p>
        </w:tc>
        <w:tc>
          <w:tcPr>
            <w:tcW w:w="1271" w:type="dxa"/>
            <w:gridSpan w:val="3"/>
            <w:tcBorders>
              <w:top w:val="double" w:sz="6" w:space="0" w:color="000000" w:themeColor="text1"/>
            </w:tcBorders>
          </w:tcPr>
          <w:p w14:paraId="49442072" w14:textId="693D0D57" w:rsidR="006B68B1" w:rsidRPr="00F94EB3" w:rsidRDefault="004675D8" w:rsidP="009B7D9D">
            <w:pPr>
              <w:jc w:val="center"/>
              <w:rPr>
                <w:rFonts w:cs="Arial"/>
                <w:sz w:val="20"/>
                <w:szCs w:val="20"/>
              </w:rPr>
            </w:pPr>
            <w:r w:rsidRPr="00F94EB3">
              <w:rPr>
                <w:rFonts w:cs="Arial"/>
                <w:sz w:val="20"/>
                <w:szCs w:val="20"/>
              </w:rPr>
              <w:t>SRO-Only</w:t>
            </w:r>
          </w:p>
        </w:tc>
      </w:tr>
      <w:tr w:rsidR="006B68B1" w:rsidRPr="00F94EB3" w14:paraId="58EC9475" w14:textId="77777777" w:rsidTr="0019630D">
        <w:trPr>
          <w:cantSplit/>
          <w:trHeight w:val="247"/>
        </w:trPr>
        <w:tc>
          <w:tcPr>
            <w:tcW w:w="1786" w:type="dxa"/>
            <w:vMerge/>
          </w:tcPr>
          <w:p w14:paraId="1BBAFDB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  <w:vMerge/>
          </w:tcPr>
          <w:p w14:paraId="6FA312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4584" w:type="dxa"/>
            <w:vMerge/>
          </w:tcPr>
          <w:p w14:paraId="5E1B794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5F077F4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3DAA269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  <w:tc>
          <w:tcPr>
            <w:tcW w:w="635" w:type="dxa"/>
            <w:gridSpan w:val="2"/>
          </w:tcPr>
          <w:p w14:paraId="4396AB3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0632762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</w:tr>
      <w:tr w:rsidR="006B68B1" w:rsidRPr="00F94EB3" w14:paraId="7EAF3A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07082CD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1.</w:t>
            </w:r>
          </w:p>
          <w:p w14:paraId="5FADE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Conduct of Operations</w:t>
            </w:r>
          </w:p>
        </w:tc>
        <w:tc>
          <w:tcPr>
            <w:tcW w:w="846" w:type="dxa"/>
            <w:gridSpan w:val="2"/>
          </w:tcPr>
          <w:p w14:paraId="2D1F9C7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0C1FCF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D1235A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A0D15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5A8B944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7C43E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7D8F6FAF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2357CB0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13CC8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649AA8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C40B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DC5B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38B713D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280AD9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9071304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2BC8EE1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16C1FC6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2AFD74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87BBA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9DA4F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3CF926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D30ED2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D06C465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0F71411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06DBEC6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E07D5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D9652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AF886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B5DCFE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8FC95A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B29580F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47A939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42109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F9B28A" w14:textId="73F6F52F" w:rsidR="006B68B1" w:rsidRPr="00F94EB3" w:rsidRDefault="00894983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564306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64609A02" w14:textId="4997312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69011FA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4704F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2C242F5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</w:t>
            </w:r>
          </w:p>
          <w:p w14:paraId="0338C1B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Equipment Control</w:t>
            </w:r>
          </w:p>
        </w:tc>
        <w:tc>
          <w:tcPr>
            <w:tcW w:w="846" w:type="dxa"/>
            <w:gridSpan w:val="2"/>
          </w:tcPr>
          <w:p w14:paraId="336BA02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2EB035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CECA41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2D5F944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6C8D2D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14D7AE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3FDAA0F" w14:textId="77777777" w:rsidTr="0019630D">
        <w:trPr>
          <w:cantSplit/>
          <w:trHeight w:val="420"/>
        </w:trPr>
        <w:tc>
          <w:tcPr>
            <w:tcW w:w="1786" w:type="dxa"/>
            <w:vMerge/>
            <w:vAlign w:val="center"/>
          </w:tcPr>
          <w:p w14:paraId="539A3CB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5F187B1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93630A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EF5BC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449A2A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7F25F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846823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1899428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3571B8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66C0B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09B56EB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64F5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C3CC0E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1C10BE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5F34AC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1A9EAD0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6059B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4035BB3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685C27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25DFF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B2C764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53C365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A217C4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1BBC8EF6" w14:textId="77777777" w:rsidTr="0019630D">
        <w:trPr>
          <w:cantSplit/>
          <w:trHeight w:val="76"/>
        </w:trPr>
        <w:tc>
          <w:tcPr>
            <w:tcW w:w="1786" w:type="dxa"/>
            <w:vMerge/>
            <w:vAlign w:val="center"/>
          </w:tcPr>
          <w:p w14:paraId="2EA215C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1B2AB3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02BD2C0" w14:textId="2B9ACC12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3C40FF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249851A3" w14:textId="3AC66E6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0280A1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D16D568" w14:textId="77777777" w:rsidTr="0019630D">
        <w:trPr>
          <w:cantSplit/>
          <w:trHeight w:val="247"/>
        </w:trPr>
        <w:tc>
          <w:tcPr>
            <w:tcW w:w="1786" w:type="dxa"/>
            <w:vMerge w:val="restart"/>
            <w:vAlign w:val="center"/>
          </w:tcPr>
          <w:p w14:paraId="2BC5431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3.</w:t>
            </w:r>
          </w:p>
          <w:p w14:paraId="49ABC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Radiation Control</w:t>
            </w:r>
          </w:p>
        </w:tc>
        <w:tc>
          <w:tcPr>
            <w:tcW w:w="846" w:type="dxa"/>
            <w:gridSpan w:val="2"/>
          </w:tcPr>
          <w:p w14:paraId="5D99ED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53AD6B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6D4B456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BB2590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40F69C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5A666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CA6588F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005D0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26F52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4398907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EEC34F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6B9105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4B3E7C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4D00D9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AE76C2E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4A045B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339F0FD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82F71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2F0A9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AB51E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16CE07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ED191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0DB61FC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5B2DF3C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0CEF10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A5A246C" w14:textId="00BC60AF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7F34161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C40DF9B" w14:textId="290AC7C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2FCEF00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3DD0541" w14:textId="77777777" w:rsidTr="0019630D">
        <w:trPr>
          <w:cantSplit/>
          <w:trHeight w:val="248"/>
        </w:trPr>
        <w:tc>
          <w:tcPr>
            <w:tcW w:w="1786" w:type="dxa"/>
            <w:vMerge w:val="restart"/>
            <w:vAlign w:val="center"/>
          </w:tcPr>
          <w:p w14:paraId="6B4ADCC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4.</w:t>
            </w:r>
          </w:p>
          <w:p w14:paraId="3204D58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Emergency Procedures/</w:t>
            </w:r>
          </w:p>
          <w:p w14:paraId="7E7F584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Plan</w:t>
            </w:r>
          </w:p>
        </w:tc>
        <w:tc>
          <w:tcPr>
            <w:tcW w:w="846" w:type="dxa"/>
            <w:gridSpan w:val="2"/>
          </w:tcPr>
          <w:p w14:paraId="76699DC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4CD62E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B993E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6B334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3499D22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C20DD7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CBE445D" w14:textId="77777777" w:rsidTr="0019630D">
        <w:trPr>
          <w:cantSplit/>
          <w:trHeight w:val="155"/>
        </w:trPr>
        <w:tc>
          <w:tcPr>
            <w:tcW w:w="1786" w:type="dxa"/>
            <w:vMerge/>
          </w:tcPr>
          <w:p w14:paraId="311F857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214F69C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7E9947A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95E24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BA4D54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D96DD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FAB6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8CE9EB0" w14:textId="77777777" w:rsidTr="0019630D">
        <w:trPr>
          <w:cantSplit/>
          <w:trHeight w:val="359"/>
        </w:trPr>
        <w:tc>
          <w:tcPr>
            <w:tcW w:w="1786" w:type="dxa"/>
            <w:vMerge/>
          </w:tcPr>
          <w:p w14:paraId="0A51908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621943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013F8B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7DE8A2E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60BE1F2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8BF13F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56E701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7F422D8" w14:textId="77777777" w:rsidTr="0019630D">
        <w:trPr>
          <w:cantSplit/>
          <w:trHeight w:val="267"/>
        </w:trPr>
        <w:tc>
          <w:tcPr>
            <w:tcW w:w="1786" w:type="dxa"/>
            <w:vMerge/>
            <w:tcBorders>
              <w:bottom w:val="single" w:sz="6" w:space="0" w:color="000000" w:themeColor="text1"/>
            </w:tcBorders>
          </w:tcPr>
          <w:p w14:paraId="79AA7D3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  <w:tcBorders>
              <w:bottom w:val="single" w:sz="6" w:space="0" w:color="000000" w:themeColor="text1"/>
            </w:tcBorders>
          </w:tcPr>
          <w:p w14:paraId="1C9342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586E3B99" w14:textId="3737ED4A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7F144E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DEC65F3" w14:textId="3DA880B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</w:tcPr>
          <w:p w14:paraId="110FD89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D50753" w:rsidRPr="00F94EB3" w14:paraId="538F2F2A" w14:textId="77777777" w:rsidTr="0019630D">
        <w:trPr>
          <w:cantSplit/>
          <w:trHeight w:val="448"/>
        </w:trPr>
        <w:tc>
          <w:tcPr>
            <w:tcW w:w="7217" w:type="dxa"/>
            <w:gridSpan w:val="4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5BE98F16" w14:textId="473B4EBF" w:rsidR="006B68B1" w:rsidRPr="00F94EB3" w:rsidRDefault="006B68B1" w:rsidP="002B1611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Tier 3 Point Total</w:t>
            </w:r>
          </w:p>
        </w:tc>
        <w:tc>
          <w:tcPr>
            <w:tcW w:w="591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2A2317E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1F59F69B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635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5956566C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603E5D53" w14:textId="2011AE0A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7</w:t>
            </w:r>
          </w:p>
        </w:tc>
      </w:tr>
      <w:tr w:rsidR="00B43651" w:rsidRPr="00F94EB3" w14:paraId="6B9B1926" w14:textId="77777777" w:rsidTr="0019630D">
        <w:trPr>
          <w:cantSplit/>
          <w:trHeight w:val="526"/>
        </w:trPr>
        <w:tc>
          <w:tcPr>
            <w:tcW w:w="9715" w:type="dxa"/>
            <w:gridSpan w:val="10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24DDCA00" w14:textId="7D962B80" w:rsidR="00B43651" w:rsidRPr="00F94EB3" w:rsidRDefault="00B43651" w:rsidP="009B7D9D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4"/>
                <w:szCs w:val="32"/>
              </w:rPr>
              <w:t>Theory</w:t>
            </w:r>
            <w:r w:rsidR="009B4002" w:rsidRPr="00F94EB3">
              <w:rPr>
                <w:rFonts w:cs="Arial"/>
                <w:b/>
                <w:sz w:val="24"/>
                <w:szCs w:val="32"/>
              </w:rPr>
              <w:t>—</w:t>
            </w:r>
            <w:r w:rsidRPr="00F94EB3">
              <w:rPr>
                <w:rFonts w:cs="Arial"/>
                <w:b/>
                <w:sz w:val="24"/>
                <w:szCs w:val="32"/>
              </w:rPr>
              <w:t>Tier 4 (RO)</w:t>
            </w:r>
          </w:p>
        </w:tc>
      </w:tr>
      <w:tr w:rsidR="00F71F57" w:rsidRPr="00F94EB3" w14:paraId="2A8A8E03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1DB4958A" w14:textId="77777777" w:rsidR="00F71F57" w:rsidRPr="00F94EB3" w:rsidRDefault="00F71F57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Category</w:t>
            </w:r>
          </w:p>
        </w:tc>
        <w:tc>
          <w:tcPr>
            <w:tcW w:w="802" w:type="dxa"/>
            <w:vMerge w:val="restart"/>
            <w:tcBorders>
              <w:top w:val="single" w:sz="6" w:space="0" w:color="000000"/>
            </w:tcBorders>
            <w:vAlign w:val="center"/>
          </w:tcPr>
          <w:p w14:paraId="33D9A228" w14:textId="77777777" w:rsidR="00F71F57" w:rsidRPr="00F94EB3" w:rsidRDefault="00F71F57" w:rsidP="00EF2A0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K/A #</w:t>
            </w:r>
          </w:p>
        </w:tc>
        <w:tc>
          <w:tcPr>
            <w:tcW w:w="4963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3F2E95E6" w14:textId="77777777" w:rsidR="00F71F57" w:rsidRPr="00F94EB3" w:rsidRDefault="00F71F57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Topic</w:t>
            </w:r>
          </w:p>
        </w:tc>
        <w:tc>
          <w:tcPr>
            <w:tcW w:w="2118" w:type="dxa"/>
            <w:gridSpan w:val="5"/>
            <w:tcBorders>
              <w:top w:val="single" w:sz="6" w:space="0" w:color="000000"/>
            </w:tcBorders>
          </w:tcPr>
          <w:p w14:paraId="79396953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RO</w:t>
            </w:r>
          </w:p>
        </w:tc>
      </w:tr>
      <w:tr w:rsidR="00F71F57" w:rsidRPr="00F94EB3" w14:paraId="337701B8" w14:textId="77777777" w:rsidTr="0019630D">
        <w:trPr>
          <w:cantSplit/>
          <w:trHeight w:val="217"/>
        </w:trPr>
        <w:tc>
          <w:tcPr>
            <w:tcW w:w="1831" w:type="dxa"/>
            <w:gridSpan w:val="2"/>
            <w:vMerge/>
          </w:tcPr>
          <w:p w14:paraId="2076E27B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  <w:vMerge/>
          </w:tcPr>
          <w:p w14:paraId="0BDB56EA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4963" w:type="dxa"/>
            <w:gridSpan w:val="2"/>
            <w:vMerge/>
          </w:tcPr>
          <w:p w14:paraId="78A1F465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</w:tcPr>
          <w:p w14:paraId="7829B907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IR</w:t>
            </w:r>
          </w:p>
        </w:tc>
        <w:tc>
          <w:tcPr>
            <w:tcW w:w="998" w:type="dxa"/>
            <w:gridSpan w:val="2"/>
          </w:tcPr>
          <w:p w14:paraId="73AC48F0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#</w:t>
            </w:r>
          </w:p>
        </w:tc>
      </w:tr>
      <w:tr w:rsidR="00F71F57" w:rsidRPr="00F94EB3" w14:paraId="5416690C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7789C449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Reactor Theory</w:t>
            </w:r>
          </w:p>
        </w:tc>
        <w:tc>
          <w:tcPr>
            <w:tcW w:w="802" w:type="dxa"/>
          </w:tcPr>
          <w:p w14:paraId="7B3C198E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4BAD524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33B153C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1CAA80A8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E7FF6C1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7AC8DE27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06FF747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1246555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C502EC4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6B1EFA9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F2C3478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2E2A0EAD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1E81BE0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264728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128995C8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43E81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3F8C80B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7DE59F3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5765" w:type="dxa"/>
            <w:gridSpan w:val="3"/>
          </w:tcPr>
          <w:p w14:paraId="6D199642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09A6524C" w14:textId="75F2F3CE" w:rsidR="00F71F57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</w:tcPr>
          <w:p w14:paraId="4CAFEBE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34AA72E1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4A1F15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Thermodynamics</w:t>
            </w:r>
          </w:p>
        </w:tc>
        <w:tc>
          <w:tcPr>
            <w:tcW w:w="802" w:type="dxa"/>
          </w:tcPr>
          <w:p w14:paraId="2584EE3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7B410C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1F520E6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FBF9C9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6374CD14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0A05F9E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2251F14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  <w:r w:rsidRPr="00F94EB3">
              <w:rPr>
                <w:rFonts w:cs="Arial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3CA23E7C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743E108" w14:textId="77777777" w:rsidR="00F417F6" w:rsidRPr="00F94EB3" w:rsidRDefault="00F417F6" w:rsidP="00AB36B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21CBC6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</w:tr>
      <w:tr w:rsidR="00F417F6" w:rsidRPr="00F94EB3" w14:paraId="6E286ED5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12EC564E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0FB7A03E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28B1CF4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7DE2797B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745B50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5C5C86F4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tcBorders>
              <w:bottom w:val="single" w:sz="6" w:space="0" w:color="000000"/>
            </w:tcBorders>
            <w:vAlign w:val="center"/>
          </w:tcPr>
          <w:p w14:paraId="35CD462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5765" w:type="dxa"/>
            <w:gridSpan w:val="3"/>
            <w:tcBorders>
              <w:bottom w:val="single" w:sz="6" w:space="0" w:color="000000"/>
            </w:tcBorders>
          </w:tcPr>
          <w:p w14:paraId="693B76C4" w14:textId="11102798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9482521" w14:textId="0C19C889" w:rsidR="00F417F6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  <w:tcBorders>
              <w:bottom w:val="single" w:sz="6" w:space="0" w:color="000000"/>
            </w:tcBorders>
          </w:tcPr>
          <w:p w14:paraId="4FC53A5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873236" w:rsidRPr="00F94EB3" w14:paraId="6907EF9F" w14:textId="77777777" w:rsidTr="0019630D">
        <w:trPr>
          <w:cantSplit/>
          <w:trHeight w:val="615"/>
        </w:trPr>
        <w:tc>
          <w:tcPr>
            <w:tcW w:w="7596" w:type="dxa"/>
            <w:gridSpan w:val="5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53084F35" w14:textId="118A6D64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Tier 4 Point Total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bottom w:val="double" w:sz="4" w:space="0" w:color="000000"/>
            </w:tcBorders>
            <w:shd w:val="clear" w:color="auto" w:fill="FFFFFF" w:themeFill="background1"/>
          </w:tcPr>
          <w:p w14:paraId="00D37A0D" w14:textId="77777777" w:rsidR="00873236" w:rsidRPr="00F94EB3" w:rsidRDefault="00873236" w:rsidP="009B4002">
            <w:pPr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4BFDF760" w14:textId="08836C47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6</w:t>
            </w:r>
          </w:p>
        </w:tc>
      </w:tr>
    </w:tbl>
    <w:p w14:paraId="753F4E78" w14:textId="77777777" w:rsidR="00B53BC0" w:rsidRPr="00F94EB3" w:rsidRDefault="00B53BC0" w:rsidP="00062595">
      <w:pPr>
        <w:tabs>
          <w:tab w:val="left" w:pos="4500"/>
        </w:tabs>
        <w:jc w:val="both"/>
        <w:rPr>
          <w:rFonts w:cs="Arial"/>
          <w:color w:val="auto"/>
        </w:rPr>
      </w:pPr>
    </w:p>
    <w:p w14:paraId="386BAD51" w14:textId="196B325F" w:rsidR="009B4002" w:rsidRPr="00F94EB3" w:rsidRDefault="005C75A3" w:rsidP="005C75A3">
      <w:pPr>
        <w:spacing w:after="240"/>
        <w:rPr>
          <w:rFonts w:cs="Arial"/>
          <w:color w:val="auto"/>
        </w:rPr>
      </w:pPr>
      <w:r w:rsidRPr="00F94EB3">
        <w:rPr>
          <w:rFonts w:cs="Arial"/>
          <w:color w:val="auto"/>
        </w:rPr>
        <w:br w:type="page"/>
      </w:r>
    </w:p>
    <w:p w14:paraId="1C6C2009" w14:textId="050FBAE1" w:rsidR="00F0290D" w:rsidRPr="00F94EB3" w:rsidRDefault="00F16CB7" w:rsidP="00DD6EE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F94EB3">
        <w:rPr>
          <w:rFonts w:ascii="Arial" w:hAnsi="Arial" w:cs="Arial"/>
        </w:rPr>
        <w:lastRenderedPageBreak/>
        <w:t xml:space="preserve">Form </w:t>
      </w:r>
      <w:r w:rsidR="007B6117" w:rsidRPr="00F94EB3">
        <w:rPr>
          <w:rFonts w:ascii="Arial" w:hAnsi="Arial" w:cs="Arial"/>
        </w:rPr>
        <w:t>4.1</w:t>
      </w:r>
      <w:r w:rsidRPr="00F94EB3">
        <w:rPr>
          <w:rFonts w:ascii="Arial" w:hAnsi="Arial" w:cs="Arial"/>
        </w:rPr>
        <w:t>-</w:t>
      </w:r>
      <w:r w:rsidR="001A3CF5" w:rsidRPr="00F94EB3">
        <w:rPr>
          <w:rFonts w:ascii="Arial" w:hAnsi="Arial" w:cs="Arial"/>
        </w:rPr>
        <w:t>1</w:t>
      </w:r>
      <w:r w:rsidRPr="00F94EB3">
        <w:rPr>
          <w:rFonts w:ascii="Arial" w:hAnsi="Arial" w:cs="Arial"/>
        </w:rPr>
        <w:t xml:space="preserve"> </w:t>
      </w:r>
      <w:r w:rsidR="001A3CF5" w:rsidRPr="00F94EB3">
        <w:rPr>
          <w:rFonts w:ascii="Arial" w:hAnsi="Arial" w:cs="Arial"/>
        </w:rPr>
        <w:t xml:space="preserve">Record of Rejected </w:t>
      </w:r>
      <w:r w:rsidR="005C1267" w:rsidRPr="00F94EB3">
        <w:rPr>
          <w:rFonts w:ascii="Arial" w:hAnsi="Arial" w:cs="Arial"/>
        </w:rPr>
        <w:t>Knowledge and Abilities</w:t>
      </w:r>
    </w:p>
    <w:p w14:paraId="3DCEAA89" w14:textId="051FE56A" w:rsidR="00912A34" w:rsidRPr="00F94EB3" w:rsidRDefault="00912A34" w:rsidP="00DD6EEC">
      <w:pPr>
        <w:spacing w:after="220"/>
        <w:rPr>
          <w:rFonts w:cs="Arial"/>
        </w:rPr>
      </w:pPr>
      <w:r w:rsidRPr="00F94EB3">
        <w:rPr>
          <w:rFonts w:cs="Arial"/>
        </w:rPr>
        <w:t xml:space="preserve">Refer to </w:t>
      </w:r>
      <w:r w:rsidR="00F55610" w:rsidRPr="00F94EB3">
        <w:rPr>
          <w:rFonts w:cs="Arial"/>
        </w:rPr>
        <w:t>Examination Standard (</w:t>
      </w:r>
      <w:r w:rsidRPr="00F94EB3">
        <w:rPr>
          <w:rFonts w:cs="Arial"/>
        </w:rPr>
        <w:t>ES</w:t>
      </w:r>
      <w:r w:rsidR="00F55610" w:rsidRPr="00F94EB3">
        <w:rPr>
          <w:rFonts w:cs="Arial"/>
        </w:rPr>
        <w:t>)</w:t>
      </w:r>
      <w:r w:rsidR="005033C4" w:rsidRPr="00F94EB3">
        <w:rPr>
          <w:rFonts w:cs="Arial"/>
        </w:rPr>
        <w:t>-</w:t>
      </w:r>
      <w:r w:rsidRPr="00F94EB3">
        <w:rPr>
          <w:rFonts w:cs="Arial"/>
        </w:rPr>
        <w:t>4.2, “</w:t>
      </w:r>
      <w:r w:rsidR="005033C4" w:rsidRPr="00F94EB3">
        <w:rPr>
          <w:rFonts w:cs="Arial"/>
        </w:rPr>
        <w:t>Developing</w:t>
      </w:r>
      <w:r w:rsidRPr="00F94EB3">
        <w:rPr>
          <w:rFonts w:cs="Arial"/>
        </w:rPr>
        <w:t xml:space="preserve"> Written Examination</w:t>
      </w:r>
      <w:r w:rsidR="005033C4" w:rsidRPr="00F94EB3">
        <w:rPr>
          <w:rFonts w:cs="Arial"/>
        </w:rPr>
        <w:t>s</w:t>
      </w:r>
      <w:r w:rsidRPr="00F94EB3">
        <w:rPr>
          <w:rFonts w:cs="Arial"/>
        </w:rPr>
        <w:t>,” Section</w:t>
      </w:r>
      <w:r w:rsidR="00F55610" w:rsidRPr="00F94EB3">
        <w:rPr>
          <w:rFonts w:cs="Arial"/>
        </w:rPr>
        <w:t> </w:t>
      </w:r>
      <w:r w:rsidRPr="00F94EB3">
        <w:rPr>
          <w:rFonts w:cs="Arial"/>
        </w:rPr>
        <w:t>B.3</w:t>
      </w:r>
      <w:r w:rsidR="005033C4" w:rsidRPr="00F94EB3">
        <w:rPr>
          <w:rFonts w:cs="Arial"/>
        </w:rPr>
        <w:t>,</w:t>
      </w:r>
      <w:r w:rsidRPr="00F94EB3">
        <w:rPr>
          <w:rFonts w:cs="Arial"/>
        </w:rPr>
        <w:t xml:space="preserve"> for deviations from the approved written examination outline.</w:t>
      </w:r>
    </w:p>
    <w:tbl>
      <w:tblPr>
        <w:tblW w:w="9360" w:type="dxa"/>
        <w:tblInd w:w="9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91" w:type="dxa"/>
          <w:right w:w="91" w:type="dxa"/>
        </w:tblCellMar>
        <w:tblLook w:val="0000" w:firstRow="0" w:lastRow="0" w:firstColumn="0" w:lastColumn="0" w:noHBand="0" w:noVBand="0"/>
      </w:tblPr>
      <w:tblGrid>
        <w:gridCol w:w="1326"/>
        <w:gridCol w:w="1824"/>
        <w:gridCol w:w="6210"/>
      </w:tblGrid>
      <w:tr w:rsidR="002E4705" w:rsidRPr="00F94EB3" w14:paraId="66A648D9" w14:textId="77777777" w:rsidTr="007E193C">
        <w:trPr>
          <w:cantSplit/>
        </w:trPr>
        <w:tc>
          <w:tcPr>
            <w:tcW w:w="1326" w:type="dxa"/>
          </w:tcPr>
          <w:p w14:paraId="48E3EC5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Tier/Group</w:t>
            </w:r>
          </w:p>
        </w:tc>
        <w:tc>
          <w:tcPr>
            <w:tcW w:w="1824" w:type="dxa"/>
            <w:vAlign w:val="center"/>
          </w:tcPr>
          <w:p w14:paraId="6AEF221E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Randomly Selected K/A</w:t>
            </w:r>
          </w:p>
        </w:tc>
        <w:tc>
          <w:tcPr>
            <w:tcW w:w="6210" w:type="dxa"/>
          </w:tcPr>
          <w:p w14:paraId="72FCC88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Reason for Rejection</w:t>
            </w:r>
          </w:p>
        </w:tc>
      </w:tr>
      <w:tr w:rsidR="002E4705" w:rsidRPr="00F94EB3" w14:paraId="3AD246B1" w14:textId="77777777" w:rsidTr="00F36EA2">
        <w:trPr>
          <w:cantSplit/>
        </w:trPr>
        <w:tc>
          <w:tcPr>
            <w:tcW w:w="1326" w:type="dxa"/>
          </w:tcPr>
          <w:p w14:paraId="14458A4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AD63FF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86020A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D23B9E6" w14:textId="77777777" w:rsidTr="00F36EA2">
        <w:trPr>
          <w:cantSplit/>
        </w:trPr>
        <w:tc>
          <w:tcPr>
            <w:tcW w:w="1326" w:type="dxa"/>
          </w:tcPr>
          <w:p w14:paraId="2FEED6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8B47DB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F48F67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9DF64CF" w14:textId="77777777" w:rsidTr="00F36EA2">
        <w:trPr>
          <w:cantSplit/>
        </w:trPr>
        <w:tc>
          <w:tcPr>
            <w:tcW w:w="1326" w:type="dxa"/>
          </w:tcPr>
          <w:p w14:paraId="0E9F8CC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E7F7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09CBE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680195C" w14:textId="77777777" w:rsidTr="00F36EA2">
        <w:trPr>
          <w:cantSplit/>
        </w:trPr>
        <w:tc>
          <w:tcPr>
            <w:tcW w:w="1326" w:type="dxa"/>
          </w:tcPr>
          <w:p w14:paraId="6A2B2C9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55AA36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13C6F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F75BD7" w14:textId="77777777" w:rsidTr="00F36EA2">
        <w:trPr>
          <w:cantSplit/>
        </w:trPr>
        <w:tc>
          <w:tcPr>
            <w:tcW w:w="1326" w:type="dxa"/>
          </w:tcPr>
          <w:p w14:paraId="4B59A6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94713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6BC96F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D78083" w14:textId="77777777" w:rsidTr="00F36EA2">
        <w:trPr>
          <w:cantSplit/>
        </w:trPr>
        <w:tc>
          <w:tcPr>
            <w:tcW w:w="1326" w:type="dxa"/>
          </w:tcPr>
          <w:p w14:paraId="6B8B1B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9B7F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27DD16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BDDF41" w14:textId="77777777" w:rsidTr="00F36EA2">
        <w:trPr>
          <w:cantSplit/>
        </w:trPr>
        <w:tc>
          <w:tcPr>
            <w:tcW w:w="1326" w:type="dxa"/>
          </w:tcPr>
          <w:p w14:paraId="2969F3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0AECA5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C9553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23018F79" w14:textId="77777777" w:rsidTr="00F36EA2">
        <w:trPr>
          <w:cantSplit/>
        </w:trPr>
        <w:tc>
          <w:tcPr>
            <w:tcW w:w="1326" w:type="dxa"/>
          </w:tcPr>
          <w:p w14:paraId="4A2AA86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18ACD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50745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9108C5" w14:textId="77777777" w:rsidTr="00F36EA2">
        <w:trPr>
          <w:cantSplit/>
        </w:trPr>
        <w:tc>
          <w:tcPr>
            <w:tcW w:w="1326" w:type="dxa"/>
          </w:tcPr>
          <w:p w14:paraId="0DE9DE3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FFF965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B383D3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95C056" w14:textId="77777777" w:rsidTr="00F36EA2">
        <w:trPr>
          <w:cantSplit/>
        </w:trPr>
        <w:tc>
          <w:tcPr>
            <w:tcW w:w="1326" w:type="dxa"/>
          </w:tcPr>
          <w:p w14:paraId="420A6AC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EF56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709A1E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FE5EAF" w14:textId="77777777" w:rsidTr="00F36EA2">
        <w:trPr>
          <w:cantSplit/>
        </w:trPr>
        <w:tc>
          <w:tcPr>
            <w:tcW w:w="1326" w:type="dxa"/>
          </w:tcPr>
          <w:p w14:paraId="470088C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A8BCC3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025AA2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0FA99E6" w14:textId="77777777" w:rsidTr="00F36EA2">
        <w:trPr>
          <w:cantSplit/>
        </w:trPr>
        <w:tc>
          <w:tcPr>
            <w:tcW w:w="1326" w:type="dxa"/>
          </w:tcPr>
          <w:p w14:paraId="7C832D5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6F9E0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80D4AC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3AF57A6" w14:textId="77777777" w:rsidTr="00F36EA2">
        <w:trPr>
          <w:cantSplit/>
        </w:trPr>
        <w:tc>
          <w:tcPr>
            <w:tcW w:w="1326" w:type="dxa"/>
          </w:tcPr>
          <w:p w14:paraId="28EECBB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0A306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DEFCD9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F982742" w14:textId="77777777" w:rsidTr="00F36EA2">
        <w:trPr>
          <w:cantSplit/>
        </w:trPr>
        <w:tc>
          <w:tcPr>
            <w:tcW w:w="1326" w:type="dxa"/>
          </w:tcPr>
          <w:p w14:paraId="08C258D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D617C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A5AFC9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AA8D8B" w14:textId="77777777" w:rsidTr="00F36EA2">
        <w:trPr>
          <w:cantSplit/>
        </w:trPr>
        <w:tc>
          <w:tcPr>
            <w:tcW w:w="1326" w:type="dxa"/>
          </w:tcPr>
          <w:p w14:paraId="6B26EDF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84C2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32D308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B19A43B" w14:textId="77777777" w:rsidTr="00F36EA2">
        <w:trPr>
          <w:cantSplit/>
        </w:trPr>
        <w:tc>
          <w:tcPr>
            <w:tcW w:w="1326" w:type="dxa"/>
          </w:tcPr>
          <w:p w14:paraId="1504EE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945533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9736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DADCB3D" w14:textId="77777777" w:rsidTr="00F36EA2">
        <w:trPr>
          <w:cantSplit/>
        </w:trPr>
        <w:tc>
          <w:tcPr>
            <w:tcW w:w="1326" w:type="dxa"/>
          </w:tcPr>
          <w:p w14:paraId="71BE180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C2E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C75C90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3D559EE3" w14:textId="77777777" w:rsidTr="00F36EA2">
        <w:trPr>
          <w:cantSplit/>
        </w:trPr>
        <w:tc>
          <w:tcPr>
            <w:tcW w:w="1326" w:type="dxa"/>
          </w:tcPr>
          <w:p w14:paraId="1F5AB7E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64E037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9E7D1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32B9702" w14:textId="77777777" w:rsidTr="00F36EA2">
        <w:trPr>
          <w:cantSplit/>
        </w:trPr>
        <w:tc>
          <w:tcPr>
            <w:tcW w:w="1326" w:type="dxa"/>
          </w:tcPr>
          <w:p w14:paraId="18BD46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045924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808C2F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6103912" w14:textId="77777777" w:rsidTr="00F36EA2">
        <w:trPr>
          <w:cantSplit/>
        </w:trPr>
        <w:tc>
          <w:tcPr>
            <w:tcW w:w="1326" w:type="dxa"/>
          </w:tcPr>
          <w:p w14:paraId="3A4CDA2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159ED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1F4593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FA9FC2C" w14:textId="77777777" w:rsidTr="00F36EA2">
        <w:trPr>
          <w:cantSplit/>
        </w:trPr>
        <w:tc>
          <w:tcPr>
            <w:tcW w:w="1326" w:type="dxa"/>
          </w:tcPr>
          <w:p w14:paraId="676A656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7C199B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32747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96E3E5" w14:textId="77777777" w:rsidTr="00F36EA2">
        <w:trPr>
          <w:cantSplit/>
        </w:trPr>
        <w:tc>
          <w:tcPr>
            <w:tcW w:w="1326" w:type="dxa"/>
          </w:tcPr>
          <w:p w14:paraId="373C1E1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5C41B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652A52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F409EC0" w14:textId="77777777" w:rsidTr="00F36EA2">
        <w:trPr>
          <w:cantSplit/>
        </w:trPr>
        <w:tc>
          <w:tcPr>
            <w:tcW w:w="1326" w:type="dxa"/>
          </w:tcPr>
          <w:p w14:paraId="76B1A56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2338C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A454A5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BF10267" w14:textId="77777777" w:rsidTr="00F36EA2">
        <w:trPr>
          <w:cantSplit/>
        </w:trPr>
        <w:tc>
          <w:tcPr>
            <w:tcW w:w="1326" w:type="dxa"/>
          </w:tcPr>
          <w:p w14:paraId="1D1714B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82E9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E43D9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7806E6B" w14:textId="77777777" w:rsidTr="00F36EA2">
        <w:trPr>
          <w:cantSplit/>
        </w:trPr>
        <w:tc>
          <w:tcPr>
            <w:tcW w:w="1326" w:type="dxa"/>
          </w:tcPr>
          <w:p w14:paraId="07F5E0B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EBAA84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D626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14:paraId="4CAE8494" w14:textId="0C4D8FF9" w:rsidR="00F0290D" w:rsidRPr="00F94EB3" w:rsidRDefault="00F0290D">
      <w:pPr>
        <w:spacing w:after="240"/>
        <w:rPr>
          <w:rFonts w:eastAsiaTheme="majorEastAsia" w:cs="Arial"/>
          <w:b/>
          <w:szCs w:val="24"/>
        </w:rPr>
      </w:pPr>
    </w:p>
    <w:sectPr w:rsidR="00F0290D" w:rsidRPr="00F94EB3" w:rsidSect="00AD4E35">
      <w:type w:val="oddPage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246CB" w14:textId="77777777" w:rsidR="004A7F51" w:rsidRDefault="004A7F51" w:rsidP="00645ADC">
      <w:r>
        <w:separator/>
      </w:r>
    </w:p>
  </w:endnote>
  <w:endnote w:type="continuationSeparator" w:id="0">
    <w:p w14:paraId="09F9CA94" w14:textId="77777777" w:rsidR="004A7F51" w:rsidRDefault="004A7F51" w:rsidP="00645ADC">
      <w:r>
        <w:continuationSeparator/>
      </w:r>
    </w:p>
  </w:endnote>
  <w:endnote w:type="continuationNotice" w:id="1">
    <w:p w14:paraId="1C5D712F" w14:textId="77777777" w:rsidR="004A7F51" w:rsidRDefault="004A7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24135" w14:textId="77777777" w:rsidR="004A7F51" w:rsidRDefault="004A7F51" w:rsidP="00645ADC">
      <w:r>
        <w:separator/>
      </w:r>
    </w:p>
  </w:footnote>
  <w:footnote w:type="continuationSeparator" w:id="0">
    <w:p w14:paraId="6DC760F2" w14:textId="77777777" w:rsidR="004A7F51" w:rsidRDefault="004A7F51" w:rsidP="00645ADC">
      <w:r>
        <w:continuationSeparator/>
      </w:r>
    </w:p>
  </w:footnote>
  <w:footnote w:type="continuationNotice" w:id="1">
    <w:p w14:paraId="4D853B26" w14:textId="77777777" w:rsidR="004A7F51" w:rsidRDefault="004A7F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C02FE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164D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7CDEE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CEBE5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B23D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92741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E7A2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ECE9D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2478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5F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8"/>
    <w:multiLevelType w:val="hybridMultilevel"/>
    <w:tmpl w:val="00000000"/>
    <w:name w:val="AutoList7"/>
    <w:lvl w:ilvl="0" w:tplc="943C3096">
      <w:start w:val="1"/>
      <w:numFmt w:val="lowerLetter"/>
      <w:lvlText w:val="%1."/>
      <w:lvlJc w:val="left"/>
    </w:lvl>
    <w:lvl w:ilvl="1" w:tplc="5BFAF200">
      <w:start w:val="1"/>
      <w:numFmt w:val="lowerLetter"/>
      <w:lvlText w:val="%2."/>
      <w:lvlJc w:val="left"/>
    </w:lvl>
    <w:lvl w:ilvl="2" w:tplc="6B5ABE52">
      <w:start w:val="1"/>
      <w:numFmt w:val="lowerLetter"/>
      <w:lvlText w:val="%3."/>
      <w:lvlJc w:val="left"/>
    </w:lvl>
    <w:lvl w:ilvl="3" w:tplc="F51E0F40">
      <w:start w:val="1"/>
      <w:numFmt w:val="lowerLetter"/>
      <w:lvlText w:val="%4."/>
      <w:lvlJc w:val="left"/>
    </w:lvl>
    <w:lvl w:ilvl="4" w:tplc="78B8A034">
      <w:start w:val="1"/>
      <w:numFmt w:val="lowerLetter"/>
      <w:lvlText w:val="%5."/>
      <w:lvlJc w:val="left"/>
    </w:lvl>
    <w:lvl w:ilvl="5" w:tplc="64C688CC">
      <w:start w:val="1"/>
      <w:numFmt w:val="lowerLetter"/>
      <w:lvlText w:val="%6."/>
      <w:lvlJc w:val="left"/>
    </w:lvl>
    <w:lvl w:ilvl="6" w:tplc="A47A599C">
      <w:start w:val="1"/>
      <w:numFmt w:val="lowerLetter"/>
      <w:lvlText w:val="%7."/>
      <w:lvlJc w:val="left"/>
    </w:lvl>
    <w:lvl w:ilvl="7" w:tplc="386CE340">
      <w:start w:val="1"/>
      <w:numFmt w:val="lowerLetter"/>
      <w:lvlText w:val="%8."/>
      <w:lvlJc w:val="left"/>
    </w:lvl>
    <w:lvl w:ilvl="8" w:tplc="92961864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D"/>
    <w:multiLevelType w:val="hybridMultilevel"/>
    <w:tmpl w:val="00000000"/>
    <w:name w:val="AutoList5"/>
    <w:lvl w:ilvl="0" w:tplc="2E8C1450">
      <w:start w:val="1"/>
      <w:numFmt w:val="lowerLetter"/>
      <w:lvlText w:val="%1."/>
      <w:lvlJc w:val="left"/>
    </w:lvl>
    <w:lvl w:ilvl="1" w:tplc="AA368784">
      <w:start w:val="1"/>
      <w:numFmt w:val="lowerLetter"/>
      <w:lvlText w:val="%2."/>
      <w:lvlJc w:val="left"/>
    </w:lvl>
    <w:lvl w:ilvl="2" w:tplc="73A62E2C">
      <w:start w:val="1"/>
      <w:numFmt w:val="lowerLetter"/>
      <w:lvlText w:val="%3."/>
      <w:lvlJc w:val="left"/>
    </w:lvl>
    <w:lvl w:ilvl="3" w:tplc="92BA6814">
      <w:start w:val="1"/>
      <w:numFmt w:val="lowerLetter"/>
      <w:pStyle w:val="Level4"/>
      <w:lvlText w:val="%4."/>
      <w:lvlJc w:val="left"/>
    </w:lvl>
    <w:lvl w:ilvl="4" w:tplc="51466976">
      <w:start w:val="1"/>
      <w:numFmt w:val="lowerLetter"/>
      <w:lvlText w:val="%5."/>
      <w:lvlJc w:val="left"/>
    </w:lvl>
    <w:lvl w:ilvl="5" w:tplc="62C4781A">
      <w:start w:val="1"/>
      <w:numFmt w:val="lowerLetter"/>
      <w:lvlText w:val="%6."/>
      <w:lvlJc w:val="left"/>
    </w:lvl>
    <w:lvl w:ilvl="6" w:tplc="21D2D62E">
      <w:start w:val="1"/>
      <w:numFmt w:val="lowerLetter"/>
      <w:lvlText w:val="%7."/>
      <w:lvlJc w:val="left"/>
    </w:lvl>
    <w:lvl w:ilvl="7" w:tplc="2D4E60DE">
      <w:start w:val="1"/>
      <w:numFmt w:val="lowerLetter"/>
      <w:lvlText w:val="%8."/>
      <w:lvlJc w:val="left"/>
    </w:lvl>
    <w:lvl w:ilvl="8" w:tplc="9BBABA5E">
      <w:numFmt w:val="decimal"/>
      <w:lvlText w:val=""/>
      <w:lvlJc w:val="left"/>
    </w:lvl>
  </w:abstractNum>
  <w:abstractNum w:abstractNumId="16" w15:restartNumberingAfterBreak="0">
    <w:nsid w:val="0000000E"/>
    <w:multiLevelType w:val="hybridMultilevel"/>
    <w:tmpl w:val="00000000"/>
    <w:name w:val="AutoList11"/>
    <w:lvl w:ilvl="0" w:tplc="EB9A232E">
      <w:start w:val="1"/>
      <w:numFmt w:val="lowerLetter"/>
      <w:lvlText w:val="%1."/>
      <w:lvlJc w:val="left"/>
    </w:lvl>
    <w:lvl w:ilvl="1" w:tplc="E7FA01C4">
      <w:start w:val="1"/>
      <w:numFmt w:val="lowerLetter"/>
      <w:lvlText w:val="%2."/>
      <w:lvlJc w:val="left"/>
    </w:lvl>
    <w:lvl w:ilvl="2" w:tplc="3238D8CE">
      <w:start w:val="1"/>
      <w:numFmt w:val="lowerLetter"/>
      <w:lvlText w:val="%3."/>
      <w:lvlJc w:val="left"/>
    </w:lvl>
    <w:lvl w:ilvl="3" w:tplc="160AC746">
      <w:start w:val="1"/>
      <w:numFmt w:val="lowerLetter"/>
      <w:lvlText w:val="%4."/>
      <w:lvlJc w:val="left"/>
    </w:lvl>
    <w:lvl w:ilvl="4" w:tplc="845AD7C0">
      <w:start w:val="1"/>
      <w:numFmt w:val="lowerLetter"/>
      <w:lvlText w:val="%5."/>
      <w:lvlJc w:val="left"/>
    </w:lvl>
    <w:lvl w:ilvl="5" w:tplc="7B90B3C2">
      <w:start w:val="1"/>
      <w:numFmt w:val="lowerLetter"/>
      <w:lvlText w:val="%6."/>
      <w:lvlJc w:val="left"/>
    </w:lvl>
    <w:lvl w:ilvl="6" w:tplc="CBE0D99A">
      <w:start w:val="1"/>
      <w:numFmt w:val="lowerLetter"/>
      <w:lvlText w:val="%7."/>
      <w:lvlJc w:val="left"/>
    </w:lvl>
    <w:lvl w:ilvl="7" w:tplc="A7C80F36">
      <w:start w:val="1"/>
      <w:numFmt w:val="lowerLetter"/>
      <w:lvlText w:val="%8."/>
      <w:lvlJc w:val="left"/>
    </w:lvl>
    <w:lvl w:ilvl="8" w:tplc="E0941B08">
      <w:numFmt w:val="decimal"/>
      <w:lvlText w:val=""/>
      <w:lvlJc w:val="left"/>
    </w:lvl>
  </w:abstractNum>
  <w:abstractNum w:abstractNumId="1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065D428F"/>
    <w:multiLevelType w:val="hybridMultilevel"/>
    <w:tmpl w:val="5C5A4872"/>
    <w:lvl w:ilvl="0" w:tplc="548864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CF0D05"/>
    <w:multiLevelType w:val="multilevel"/>
    <w:tmpl w:val="6AE8CDFE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16091268"/>
    <w:multiLevelType w:val="multilevel"/>
    <w:tmpl w:val="6AE8CDFE"/>
    <w:numStyleLink w:val="NUREGListStyle"/>
  </w:abstractNum>
  <w:abstractNum w:abstractNumId="24" w15:restartNumberingAfterBreak="0">
    <w:nsid w:val="260E0F12"/>
    <w:multiLevelType w:val="hybridMultilevel"/>
    <w:tmpl w:val="CEEA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21C3F"/>
    <w:multiLevelType w:val="hybridMultilevel"/>
    <w:tmpl w:val="AC48BAF2"/>
    <w:lvl w:ilvl="0" w:tplc="348AE5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C5C12"/>
    <w:multiLevelType w:val="hybridMultilevel"/>
    <w:tmpl w:val="BFFE22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8D2A7B"/>
    <w:multiLevelType w:val="hybridMultilevel"/>
    <w:tmpl w:val="BE8A3B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3E4AA6"/>
    <w:multiLevelType w:val="hybridMultilevel"/>
    <w:tmpl w:val="4790D052"/>
    <w:styleLink w:val="IIHeader"/>
    <w:lvl w:ilvl="0" w:tplc="E392DAC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5BFAD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6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5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A8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09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03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0E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32" w15:restartNumberingAfterBreak="0">
    <w:nsid w:val="4E5F5A0C"/>
    <w:multiLevelType w:val="hybridMultilevel"/>
    <w:tmpl w:val="804428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3364C"/>
    <w:multiLevelType w:val="hybridMultilevel"/>
    <w:tmpl w:val="5CD492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FE2DA3"/>
    <w:multiLevelType w:val="hybridMultilevel"/>
    <w:tmpl w:val="E5CC7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9D431A0"/>
    <w:multiLevelType w:val="hybridMultilevel"/>
    <w:tmpl w:val="00A03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55F42"/>
    <w:multiLevelType w:val="hybridMultilevel"/>
    <w:tmpl w:val="278218BE"/>
    <w:styleLink w:val="MDStyle"/>
    <w:lvl w:ilvl="0" w:tplc="C3C87E82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 w:tplc="AFBAEAAE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 w:tplc="AE7C36A8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 w:tplc="27762F52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 w:tplc="D038A26C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 w:tplc="9D5C4C9E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 w:tplc="C0E2503C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 w:tplc="848ED216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 w:tplc="50F8888E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9" w15:restartNumberingAfterBreak="0">
    <w:nsid w:val="7A8873D7"/>
    <w:multiLevelType w:val="hybridMultilevel"/>
    <w:tmpl w:val="817A9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B16E7"/>
    <w:multiLevelType w:val="hybridMultilevel"/>
    <w:tmpl w:val="4ECEBF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0"/>
  </w:num>
  <w:num w:numId="3">
    <w:abstractNumId w:val="30"/>
  </w:num>
  <w:num w:numId="4">
    <w:abstractNumId w:val="36"/>
  </w:num>
  <w:num w:numId="5">
    <w:abstractNumId w:val="31"/>
  </w:num>
  <w:num w:numId="6">
    <w:abstractNumId w:val="26"/>
  </w:num>
  <w:num w:numId="7">
    <w:abstractNumId w:val="22"/>
  </w:num>
  <w:num w:numId="8">
    <w:abstractNumId w:val="2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648"/>
          </w:tabs>
          <w:ind w:left="36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1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15"/>
    <w:lvlOverride w:ilvl="0">
      <w:startOverride w:val="1"/>
      <w:lvl w:ilvl="0" w:tplc="2E8C1450">
        <w:start w:val="1"/>
        <w:numFmt w:val="lowerLetter"/>
        <w:lvlText w:val="%1."/>
        <w:lvlJc w:val="left"/>
      </w:lvl>
    </w:lvlOverride>
    <w:lvlOverride w:ilvl="1">
      <w:startOverride w:val="1"/>
      <w:lvl w:ilvl="1" w:tplc="AA368784">
        <w:start w:val="1"/>
        <w:numFmt w:val="lowerLetter"/>
        <w:lvlText w:val="%2."/>
        <w:lvlJc w:val="left"/>
      </w:lvl>
    </w:lvlOverride>
    <w:lvlOverride w:ilvl="2">
      <w:startOverride w:val="1"/>
      <w:lvl w:ilvl="2" w:tplc="73A62E2C">
        <w:start w:val="1"/>
        <w:numFmt w:val="lowerLetter"/>
        <w:lvlText w:val="%3."/>
        <w:lvlJc w:val="left"/>
      </w:lvl>
    </w:lvlOverride>
    <w:lvlOverride w:ilvl="3">
      <w:startOverride w:val="1"/>
      <w:lvl w:ilvl="3" w:tplc="92BA6814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 w:tplc="51466976">
        <w:start w:val="1"/>
        <w:numFmt w:val="lowerLetter"/>
        <w:lvlText w:val="%5."/>
        <w:lvlJc w:val="left"/>
      </w:lvl>
    </w:lvlOverride>
    <w:lvlOverride w:ilvl="5">
      <w:startOverride w:val="1"/>
      <w:lvl w:ilvl="5" w:tplc="62C4781A">
        <w:start w:val="1"/>
        <w:numFmt w:val="lowerLetter"/>
        <w:lvlText w:val="%6."/>
        <w:lvlJc w:val="left"/>
      </w:lvl>
    </w:lvlOverride>
    <w:lvlOverride w:ilvl="6">
      <w:startOverride w:val="1"/>
      <w:lvl w:ilvl="6" w:tplc="21D2D62E">
        <w:start w:val="1"/>
        <w:numFmt w:val="lowerLetter"/>
        <w:lvlText w:val="%7."/>
        <w:lvlJc w:val="left"/>
      </w:lvl>
    </w:lvlOverride>
    <w:lvlOverride w:ilvl="7">
      <w:startOverride w:val="1"/>
      <w:lvl w:ilvl="7" w:tplc="2D4E60DE">
        <w:start w:val="1"/>
        <w:numFmt w:val="lowerLetter"/>
        <w:lvlText w:val="%8."/>
        <w:lvlJc w:val="left"/>
      </w:lvl>
    </w:lvlOverride>
  </w:num>
  <w:num w:numId="12">
    <w:abstractNumId w:val="34"/>
  </w:num>
  <w:num w:numId="13">
    <w:abstractNumId w:val="29"/>
  </w:num>
  <w:num w:numId="14">
    <w:abstractNumId w:val="1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40"/>
  </w:num>
  <w:num w:numId="16">
    <w:abstractNumId w:val="32"/>
  </w:num>
  <w:num w:numId="17">
    <w:abstractNumId w:val="35"/>
  </w:num>
  <w:num w:numId="18">
    <w:abstractNumId w:val="39"/>
  </w:num>
  <w:num w:numId="19">
    <w:abstractNumId w:val="28"/>
  </w:num>
  <w:num w:numId="20">
    <w:abstractNumId w:val="24"/>
  </w:num>
  <w:num w:numId="21">
    <w:abstractNumId w:val="37"/>
  </w:num>
  <w:num w:numId="22">
    <w:abstractNumId w:val="21"/>
  </w:num>
  <w:num w:numId="23">
    <w:abstractNumId w:val="33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2506"/>
    <w:rsid w:val="00004379"/>
    <w:rsid w:val="0000666B"/>
    <w:rsid w:val="000104F1"/>
    <w:rsid w:val="00010ED4"/>
    <w:rsid w:val="0001150F"/>
    <w:rsid w:val="0001262A"/>
    <w:rsid w:val="00013276"/>
    <w:rsid w:val="0001425F"/>
    <w:rsid w:val="00015863"/>
    <w:rsid w:val="000158C7"/>
    <w:rsid w:val="00015971"/>
    <w:rsid w:val="00016812"/>
    <w:rsid w:val="000172D2"/>
    <w:rsid w:val="00017A8E"/>
    <w:rsid w:val="00020F24"/>
    <w:rsid w:val="00022B28"/>
    <w:rsid w:val="00023165"/>
    <w:rsid w:val="00023AEC"/>
    <w:rsid w:val="000247C9"/>
    <w:rsid w:val="000263B0"/>
    <w:rsid w:val="00026DF7"/>
    <w:rsid w:val="00027F97"/>
    <w:rsid w:val="000305B9"/>
    <w:rsid w:val="00030956"/>
    <w:rsid w:val="00030CF8"/>
    <w:rsid w:val="000337E1"/>
    <w:rsid w:val="00034840"/>
    <w:rsid w:val="00035355"/>
    <w:rsid w:val="0003590C"/>
    <w:rsid w:val="00035912"/>
    <w:rsid w:val="000360D2"/>
    <w:rsid w:val="00037E91"/>
    <w:rsid w:val="00040E0A"/>
    <w:rsid w:val="00041101"/>
    <w:rsid w:val="0004115B"/>
    <w:rsid w:val="0004171B"/>
    <w:rsid w:val="00041CDF"/>
    <w:rsid w:val="00042DFF"/>
    <w:rsid w:val="0004540D"/>
    <w:rsid w:val="00046D34"/>
    <w:rsid w:val="000479A9"/>
    <w:rsid w:val="00051236"/>
    <w:rsid w:val="0005182F"/>
    <w:rsid w:val="00051FBF"/>
    <w:rsid w:val="00052A08"/>
    <w:rsid w:val="00052C0E"/>
    <w:rsid w:val="00052DE3"/>
    <w:rsid w:val="00053A2B"/>
    <w:rsid w:val="00053EAE"/>
    <w:rsid w:val="00053EE8"/>
    <w:rsid w:val="00053F70"/>
    <w:rsid w:val="00054053"/>
    <w:rsid w:val="00054521"/>
    <w:rsid w:val="00054C30"/>
    <w:rsid w:val="00054DAD"/>
    <w:rsid w:val="00055422"/>
    <w:rsid w:val="00062595"/>
    <w:rsid w:val="00062C87"/>
    <w:rsid w:val="000643F2"/>
    <w:rsid w:val="00064E22"/>
    <w:rsid w:val="00064EA0"/>
    <w:rsid w:val="000653CE"/>
    <w:rsid w:val="0006636C"/>
    <w:rsid w:val="000667BF"/>
    <w:rsid w:val="000678BA"/>
    <w:rsid w:val="00070E03"/>
    <w:rsid w:val="000712FC"/>
    <w:rsid w:val="00071940"/>
    <w:rsid w:val="000720DF"/>
    <w:rsid w:val="00072964"/>
    <w:rsid w:val="00072BCC"/>
    <w:rsid w:val="00073206"/>
    <w:rsid w:val="0007484B"/>
    <w:rsid w:val="00074BCE"/>
    <w:rsid w:val="00074DB4"/>
    <w:rsid w:val="000769E9"/>
    <w:rsid w:val="00076D87"/>
    <w:rsid w:val="0007778D"/>
    <w:rsid w:val="00077BEF"/>
    <w:rsid w:val="00077F90"/>
    <w:rsid w:val="00080996"/>
    <w:rsid w:val="0008108E"/>
    <w:rsid w:val="0008335E"/>
    <w:rsid w:val="000856D8"/>
    <w:rsid w:val="00085EC7"/>
    <w:rsid w:val="000861C1"/>
    <w:rsid w:val="00086CD1"/>
    <w:rsid w:val="00086E8D"/>
    <w:rsid w:val="00090D1E"/>
    <w:rsid w:val="0009175E"/>
    <w:rsid w:val="00092FDC"/>
    <w:rsid w:val="000938B2"/>
    <w:rsid w:val="0009392A"/>
    <w:rsid w:val="0009399A"/>
    <w:rsid w:val="000944CF"/>
    <w:rsid w:val="00094E80"/>
    <w:rsid w:val="000A0EA4"/>
    <w:rsid w:val="000A1E21"/>
    <w:rsid w:val="000A1EB0"/>
    <w:rsid w:val="000A47CE"/>
    <w:rsid w:val="000A4886"/>
    <w:rsid w:val="000B1931"/>
    <w:rsid w:val="000B19C6"/>
    <w:rsid w:val="000B22DB"/>
    <w:rsid w:val="000B4CE7"/>
    <w:rsid w:val="000B61DE"/>
    <w:rsid w:val="000B790F"/>
    <w:rsid w:val="000B7C5F"/>
    <w:rsid w:val="000C0A9B"/>
    <w:rsid w:val="000C0F9D"/>
    <w:rsid w:val="000C150F"/>
    <w:rsid w:val="000C2238"/>
    <w:rsid w:val="000C36C1"/>
    <w:rsid w:val="000C3B89"/>
    <w:rsid w:val="000C5784"/>
    <w:rsid w:val="000D0DCC"/>
    <w:rsid w:val="000D34CA"/>
    <w:rsid w:val="000D3DD3"/>
    <w:rsid w:val="000D486A"/>
    <w:rsid w:val="000D6065"/>
    <w:rsid w:val="000D6309"/>
    <w:rsid w:val="000D6602"/>
    <w:rsid w:val="000D67F8"/>
    <w:rsid w:val="000D7621"/>
    <w:rsid w:val="000E0FE8"/>
    <w:rsid w:val="000E25FC"/>
    <w:rsid w:val="000E3AC7"/>
    <w:rsid w:val="000E3C4D"/>
    <w:rsid w:val="000E3E3E"/>
    <w:rsid w:val="000E50BE"/>
    <w:rsid w:val="000E5F51"/>
    <w:rsid w:val="000E633D"/>
    <w:rsid w:val="000E6A54"/>
    <w:rsid w:val="000E7851"/>
    <w:rsid w:val="000F0029"/>
    <w:rsid w:val="000F0693"/>
    <w:rsid w:val="000F27C5"/>
    <w:rsid w:val="000F2A2F"/>
    <w:rsid w:val="000F2F04"/>
    <w:rsid w:val="000F45AE"/>
    <w:rsid w:val="000F5518"/>
    <w:rsid w:val="000F5D13"/>
    <w:rsid w:val="000F6A05"/>
    <w:rsid w:val="000F7E0A"/>
    <w:rsid w:val="000F7FCA"/>
    <w:rsid w:val="00101C0C"/>
    <w:rsid w:val="00102EF5"/>
    <w:rsid w:val="001045BD"/>
    <w:rsid w:val="00105DF1"/>
    <w:rsid w:val="001062C6"/>
    <w:rsid w:val="00107314"/>
    <w:rsid w:val="00107561"/>
    <w:rsid w:val="00111F3D"/>
    <w:rsid w:val="001129CD"/>
    <w:rsid w:val="0011374D"/>
    <w:rsid w:val="00113AA0"/>
    <w:rsid w:val="00115574"/>
    <w:rsid w:val="0011565A"/>
    <w:rsid w:val="0012072F"/>
    <w:rsid w:val="001209AA"/>
    <w:rsid w:val="00121358"/>
    <w:rsid w:val="001226E0"/>
    <w:rsid w:val="001237DE"/>
    <w:rsid w:val="001249D2"/>
    <w:rsid w:val="00124AD9"/>
    <w:rsid w:val="00127B38"/>
    <w:rsid w:val="00127D66"/>
    <w:rsid w:val="00130E9F"/>
    <w:rsid w:val="0013151B"/>
    <w:rsid w:val="00132A6E"/>
    <w:rsid w:val="001333BB"/>
    <w:rsid w:val="001336B7"/>
    <w:rsid w:val="001338AE"/>
    <w:rsid w:val="00134286"/>
    <w:rsid w:val="00134E0D"/>
    <w:rsid w:val="00135C56"/>
    <w:rsid w:val="00136B24"/>
    <w:rsid w:val="00137D97"/>
    <w:rsid w:val="00141D90"/>
    <w:rsid w:val="001431C7"/>
    <w:rsid w:val="00143AC3"/>
    <w:rsid w:val="0014431E"/>
    <w:rsid w:val="0014476A"/>
    <w:rsid w:val="00145154"/>
    <w:rsid w:val="001465E1"/>
    <w:rsid w:val="00147306"/>
    <w:rsid w:val="00151354"/>
    <w:rsid w:val="00152416"/>
    <w:rsid w:val="0016159E"/>
    <w:rsid w:val="001615D5"/>
    <w:rsid w:val="0016193B"/>
    <w:rsid w:val="00162224"/>
    <w:rsid w:val="0016386E"/>
    <w:rsid w:val="00166744"/>
    <w:rsid w:val="001671BD"/>
    <w:rsid w:val="0016729F"/>
    <w:rsid w:val="0016750E"/>
    <w:rsid w:val="00170595"/>
    <w:rsid w:val="00170932"/>
    <w:rsid w:val="00173B5A"/>
    <w:rsid w:val="00173BCD"/>
    <w:rsid w:val="0017569D"/>
    <w:rsid w:val="0017581A"/>
    <w:rsid w:val="00176375"/>
    <w:rsid w:val="001772BA"/>
    <w:rsid w:val="0017793A"/>
    <w:rsid w:val="00177D50"/>
    <w:rsid w:val="001810F2"/>
    <w:rsid w:val="0018135C"/>
    <w:rsid w:val="00183125"/>
    <w:rsid w:val="00183849"/>
    <w:rsid w:val="00183BBE"/>
    <w:rsid w:val="00183EF2"/>
    <w:rsid w:val="00184C52"/>
    <w:rsid w:val="00185CF2"/>
    <w:rsid w:val="00186C31"/>
    <w:rsid w:val="00187238"/>
    <w:rsid w:val="0018729E"/>
    <w:rsid w:val="00187EB0"/>
    <w:rsid w:val="00190F78"/>
    <w:rsid w:val="00191B63"/>
    <w:rsid w:val="0019630D"/>
    <w:rsid w:val="001975A9"/>
    <w:rsid w:val="00197A03"/>
    <w:rsid w:val="00197DCC"/>
    <w:rsid w:val="00197FD2"/>
    <w:rsid w:val="001A1DDF"/>
    <w:rsid w:val="001A2C9B"/>
    <w:rsid w:val="001A3CF5"/>
    <w:rsid w:val="001A3E31"/>
    <w:rsid w:val="001A40BE"/>
    <w:rsid w:val="001A4B7B"/>
    <w:rsid w:val="001A4ED1"/>
    <w:rsid w:val="001A5518"/>
    <w:rsid w:val="001A66B7"/>
    <w:rsid w:val="001A7C28"/>
    <w:rsid w:val="001B129F"/>
    <w:rsid w:val="001B2D1A"/>
    <w:rsid w:val="001B2D56"/>
    <w:rsid w:val="001B3AF8"/>
    <w:rsid w:val="001B3B91"/>
    <w:rsid w:val="001B4416"/>
    <w:rsid w:val="001B6791"/>
    <w:rsid w:val="001B6C4B"/>
    <w:rsid w:val="001B7290"/>
    <w:rsid w:val="001B790F"/>
    <w:rsid w:val="001C15DC"/>
    <w:rsid w:val="001C184C"/>
    <w:rsid w:val="001C3A2B"/>
    <w:rsid w:val="001C4314"/>
    <w:rsid w:val="001C4C4D"/>
    <w:rsid w:val="001D06E2"/>
    <w:rsid w:val="001D2FB5"/>
    <w:rsid w:val="001D35F0"/>
    <w:rsid w:val="001D52E5"/>
    <w:rsid w:val="001D655F"/>
    <w:rsid w:val="001D6E49"/>
    <w:rsid w:val="001E1494"/>
    <w:rsid w:val="001E1ADC"/>
    <w:rsid w:val="001E1F24"/>
    <w:rsid w:val="001E26B4"/>
    <w:rsid w:val="001E4261"/>
    <w:rsid w:val="001E6CC1"/>
    <w:rsid w:val="001E6E90"/>
    <w:rsid w:val="001E7136"/>
    <w:rsid w:val="001F05D2"/>
    <w:rsid w:val="001F0F4E"/>
    <w:rsid w:val="001F1092"/>
    <w:rsid w:val="001F23A3"/>
    <w:rsid w:val="001F2EA9"/>
    <w:rsid w:val="001F3EDA"/>
    <w:rsid w:val="001F469F"/>
    <w:rsid w:val="001F48E5"/>
    <w:rsid w:val="001F4C1E"/>
    <w:rsid w:val="001F50D5"/>
    <w:rsid w:val="001F565D"/>
    <w:rsid w:val="001F7251"/>
    <w:rsid w:val="00200B78"/>
    <w:rsid w:val="00202197"/>
    <w:rsid w:val="00202D2B"/>
    <w:rsid w:val="0020444C"/>
    <w:rsid w:val="002063EB"/>
    <w:rsid w:val="002064E2"/>
    <w:rsid w:val="002068D7"/>
    <w:rsid w:val="00206E64"/>
    <w:rsid w:val="0021118F"/>
    <w:rsid w:val="0021384E"/>
    <w:rsid w:val="002158DF"/>
    <w:rsid w:val="00215B21"/>
    <w:rsid w:val="00215CA0"/>
    <w:rsid w:val="00216239"/>
    <w:rsid w:val="002175C0"/>
    <w:rsid w:val="00217A48"/>
    <w:rsid w:val="002202D8"/>
    <w:rsid w:val="00220A22"/>
    <w:rsid w:val="002210A4"/>
    <w:rsid w:val="002217BB"/>
    <w:rsid w:val="00222A23"/>
    <w:rsid w:val="00223401"/>
    <w:rsid w:val="00224F0F"/>
    <w:rsid w:val="00224FEE"/>
    <w:rsid w:val="002252E9"/>
    <w:rsid w:val="00225FD1"/>
    <w:rsid w:val="00231CF3"/>
    <w:rsid w:val="00231F72"/>
    <w:rsid w:val="00231FE3"/>
    <w:rsid w:val="0023228A"/>
    <w:rsid w:val="00232813"/>
    <w:rsid w:val="00233AE4"/>
    <w:rsid w:val="00233DFF"/>
    <w:rsid w:val="00234928"/>
    <w:rsid w:val="00236029"/>
    <w:rsid w:val="002365C7"/>
    <w:rsid w:val="00237A70"/>
    <w:rsid w:val="00237D8F"/>
    <w:rsid w:val="00237E32"/>
    <w:rsid w:val="00240791"/>
    <w:rsid w:val="00240FB6"/>
    <w:rsid w:val="00244C3E"/>
    <w:rsid w:val="00244F3C"/>
    <w:rsid w:val="00245D99"/>
    <w:rsid w:val="00251AE4"/>
    <w:rsid w:val="0025225B"/>
    <w:rsid w:val="002526B9"/>
    <w:rsid w:val="0025431E"/>
    <w:rsid w:val="00256EB0"/>
    <w:rsid w:val="002576D3"/>
    <w:rsid w:val="00257F3F"/>
    <w:rsid w:val="002611CE"/>
    <w:rsid w:val="002622F6"/>
    <w:rsid w:val="00262684"/>
    <w:rsid w:val="00262F1F"/>
    <w:rsid w:val="00264079"/>
    <w:rsid w:val="002666A4"/>
    <w:rsid w:val="0026748F"/>
    <w:rsid w:val="002712C6"/>
    <w:rsid w:val="002714D9"/>
    <w:rsid w:val="0027404F"/>
    <w:rsid w:val="002755C0"/>
    <w:rsid w:val="00275713"/>
    <w:rsid w:val="00275B1B"/>
    <w:rsid w:val="002764A2"/>
    <w:rsid w:val="00280655"/>
    <w:rsid w:val="00280E2F"/>
    <w:rsid w:val="00280F97"/>
    <w:rsid w:val="00282529"/>
    <w:rsid w:val="00282646"/>
    <w:rsid w:val="00282899"/>
    <w:rsid w:val="00282981"/>
    <w:rsid w:val="00282AF0"/>
    <w:rsid w:val="00283C57"/>
    <w:rsid w:val="00283E30"/>
    <w:rsid w:val="00283F74"/>
    <w:rsid w:val="00287229"/>
    <w:rsid w:val="00292564"/>
    <w:rsid w:val="002938AB"/>
    <w:rsid w:val="002947A1"/>
    <w:rsid w:val="00294BE1"/>
    <w:rsid w:val="002956F5"/>
    <w:rsid w:val="00295750"/>
    <w:rsid w:val="002957E8"/>
    <w:rsid w:val="00295E17"/>
    <w:rsid w:val="002A3B17"/>
    <w:rsid w:val="002A5D56"/>
    <w:rsid w:val="002A6266"/>
    <w:rsid w:val="002A6450"/>
    <w:rsid w:val="002A6DAB"/>
    <w:rsid w:val="002B0160"/>
    <w:rsid w:val="002B0B39"/>
    <w:rsid w:val="002B0CEE"/>
    <w:rsid w:val="002B1611"/>
    <w:rsid w:val="002B2526"/>
    <w:rsid w:val="002B33AD"/>
    <w:rsid w:val="002B504E"/>
    <w:rsid w:val="002B5DFF"/>
    <w:rsid w:val="002C018B"/>
    <w:rsid w:val="002C2638"/>
    <w:rsid w:val="002C3E3B"/>
    <w:rsid w:val="002C6882"/>
    <w:rsid w:val="002C7125"/>
    <w:rsid w:val="002C75D7"/>
    <w:rsid w:val="002D2CBA"/>
    <w:rsid w:val="002D2F10"/>
    <w:rsid w:val="002D52A2"/>
    <w:rsid w:val="002D72E8"/>
    <w:rsid w:val="002E0368"/>
    <w:rsid w:val="002E103A"/>
    <w:rsid w:val="002E1895"/>
    <w:rsid w:val="002E2B20"/>
    <w:rsid w:val="002E4139"/>
    <w:rsid w:val="002E4705"/>
    <w:rsid w:val="002E52E8"/>
    <w:rsid w:val="002F1161"/>
    <w:rsid w:val="002F139C"/>
    <w:rsid w:val="002F1F1C"/>
    <w:rsid w:val="002F37A8"/>
    <w:rsid w:val="002F4D7E"/>
    <w:rsid w:val="002F69A2"/>
    <w:rsid w:val="002F6ABE"/>
    <w:rsid w:val="0030006D"/>
    <w:rsid w:val="003010C1"/>
    <w:rsid w:val="003022E9"/>
    <w:rsid w:val="00302743"/>
    <w:rsid w:val="00303526"/>
    <w:rsid w:val="00305099"/>
    <w:rsid w:val="00305487"/>
    <w:rsid w:val="00305B5F"/>
    <w:rsid w:val="00306F2D"/>
    <w:rsid w:val="00307614"/>
    <w:rsid w:val="00310573"/>
    <w:rsid w:val="00311002"/>
    <w:rsid w:val="00311E35"/>
    <w:rsid w:val="00312E65"/>
    <w:rsid w:val="00313D9D"/>
    <w:rsid w:val="00317B4D"/>
    <w:rsid w:val="00320AFA"/>
    <w:rsid w:val="00321A8C"/>
    <w:rsid w:val="00322873"/>
    <w:rsid w:val="0032316B"/>
    <w:rsid w:val="00323A37"/>
    <w:rsid w:val="00323E02"/>
    <w:rsid w:val="0032508E"/>
    <w:rsid w:val="00325559"/>
    <w:rsid w:val="00327BD6"/>
    <w:rsid w:val="003304F6"/>
    <w:rsid w:val="00330B29"/>
    <w:rsid w:val="00331D8F"/>
    <w:rsid w:val="003330DA"/>
    <w:rsid w:val="003330DF"/>
    <w:rsid w:val="00334D79"/>
    <w:rsid w:val="003366EF"/>
    <w:rsid w:val="003369D9"/>
    <w:rsid w:val="00340502"/>
    <w:rsid w:val="003408E5"/>
    <w:rsid w:val="00340E87"/>
    <w:rsid w:val="0034150F"/>
    <w:rsid w:val="003417BA"/>
    <w:rsid w:val="00341A4C"/>
    <w:rsid w:val="003431E1"/>
    <w:rsid w:val="00345099"/>
    <w:rsid w:val="0034580B"/>
    <w:rsid w:val="00345897"/>
    <w:rsid w:val="0034645C"/>
    <w:rsid w:val="003468D3"/>
    <w:rsid w:val="00351F45"/>
    <w:rsid w:val="003528A3"/>
    <w:rsid w:val="00353114"/>
    <w:rsid w:val="00353839"/>
    <w:rsid w:val="003539BE"/>
    <w:rsid w:val="00353D67"/>
    <w:rsid w:val="00354146"/>
    <w:rsid w:val="00355886"/>
    <w:rsid w:val="00356263"/>
    <w:rsid w:val="0035781C"/>
    <w:rsid w:val="00360186"/>
    <w:rsid w:val="00361965"/>
    <w:rsid w:val="00361BDA"/>
    <w:rsid w:val="0036261B"/>
    <w:rsid w:val="0036270B"/>
    <w:rsid w:val="00363030"/>
    <w:rsid w:val="00363178"/>
    <w:rsid w:val="0036397F"/>
    <w:rsid w:val="003647F9"/>
    <w:rsid w:val="00364D62"/>
    <w:rsid w:val="00365778"/>
    <w:rsid w:val="00365844"/>
    <w:rsid w:val="00365F52"/>
    <w:rsid w:val="00366C24"/>
    <w:rsid w:val="00366F6D"/>
    <w:rsid w:val="00367639"/>
    <w:rsid w:val="00367760"/>
    <w:rsid w:val="00370728"/>
    <w:rsid w:val="00370E2D"/>
    <w:rsid w:val="003711EB"/>
    <w:rsid w:val="00371665"/>
    <w:rsid w:val="00371CD8"/>
    <w:rsid w:val="00372152"/>
    <w:rsid w:val="00372690"/>
    <w:rsid w:val="003735EF"/>
    <w:rsid w:val="00373845"/>
    <w:rsid w:val="00374718"/>
    <w:rsid w:val="003753A1"/>
    <w:rsid w:val="00375AF3"/>
    <w:rsid w:val="0037658F"/>
    <w:rsid w:val="00381EFC"/>
    <w:rsid w:val="003841BA"/>
    <w:rsid w:val="003844C7"/>
    <w:rsid w:val="003855B3"/>
    <w:rsid w:val="0038641B"/>
    <w:rsid w:val="0038695D"/>
    <w:rsid w:val="00390A32"/>
    <w:rsid w:val="00390B5F"/>
    <w:rsid w:val="00390EE7"/>
    <w:rsid w:val="00392629"/>
    <w:rsid w:val="003928B5"/>
    <w:rsid w:val="00392A06"/>
    <w:rsid w:val="00392A3D"/>
    <w:rsid w:val="00392C13"/>
    <w:rsid w:val="0039325C"/>
    <w:rsid w:val="003947FC"/>
    <w:rsid w:val="00395D4D"/>
    <w:rsid w:val="003A0755"/>
    <w:rsid w:val="003A11A6"/>
    <w:rsid w:val="003A16BD"/>
    <w:rsid w:val="003A2388"/>
    <w:rsid w:val="003A27F1"/>
    <w:rsid w:val="003A4F9C"/>
    <w:rsid w:val="003A504D"/>
    <w:rsid w:val="003A6E91"/>
    <w:rsid w:val="003B02B4"/>
    <w:rsid w:val="003B29C9"/>
    <w:rsid w:val="003B4630"/>
    <w:rsid w:val="003B51CC"/>
    <w:rsid w:val="003B723E"/>
    <w:rsid w:val="003B793A"/>
    <w:rsid w:val="003B7B59"/>
    <w:rsid w:val="003B7DBD"/>
    <w:rsid w:val="003C0177"/>
    <w:rsid w:val="003C0377"/>
    <w:rsid w:val="003C03D2"/>
    <w:rsid w:val="003C0491"/>
    <w:rsid w:val="003C1B0F"/>
    <w:rsid w:val="003C1BA6"/>
    <w:rsid w:val="003C1ED2"/>
    <w:rsid w:val="003C53CD"/>
    <w:rsid w:val="003C663E"/>
    <w:rsid w:val="003C67B3"/>
    <w:rsid w:val="003D0A19"/>
    <w:rsid w:val="003D0EEF"/>
    <w:rsid w:val="003D46C9"/>
    <w:rsid w:val="003D51B7"/>
    <w:rsid w:val="003D59AB"/>
    <w:rsid w:val="003D5AE7"/>
    <w:rsid w:val="003D7C60"/>
    <w:rsid w:val="003D7DE3"/>
    <w:rsid w:val="003D7FEF"/>
    <w:rsid w:val="003E0E8D"/>
    <w:rsid w:val="003E1A11"/>
    <w:rsid w:val="003E3549"/>
    <w:rsid w:val="003E76DA"/>
    <w:rsid w:val="003E7D96"/>
    <w:rsid w:val="003F0B99"/>
    <w:rsid w:val="003F29D3"/>
    <w:rsid w:val="003F3BC6"/>
    <w:rsid w:val="003F43A9"/>
    <w:rsid w:val="003F4430"/>
    <w:rsid w:val="0040045B"/>
    <w:rsid w:val="00401340"/>
    <w:rsid w:val="00401868"/>
    <w:rsid w:val="004031DE"/>
    <w:rsid w:val="00404672"/>
    <w:rsid w:val="00404D81"/>
    <w:rsid w:val="00404FF1"/>
    <w:rsid w:val="00405259"/>
    <w:rsid w:val="004055CD"/>
    <w:rsid w:val="00406CCB"/>
    <w:rsid w:val="00406FA1"/>
    <w:rsid w:val="004106B1"/>
    <w:rsid w:val="0041071B"/>
    <w:rsid w:val="004118AE"/>
    <w:rsid w:val="00412D56"/>
    <w:rsid w:val="00413024"/>
    <w:rsid w:val="00413201"/>
    <w:rsid w:val="00413229"/>
    <w:rsid w:val="004137CF"/>
    <w:rsid w:val="00413A43"/>
    <w:rsid w:val="00415ECE"/>
    <w:rsid w:val="004204B4"/>
    <w:rsid w:val="00420C9A"/>
    <w:rsid w:val="00421B3E"/>
    <w:rsid w:val="00423824"/>
    <w:rsid w:val="00424E47"/>
    <w:rsid w:val="0042518B"/>
    <w:rsid w:val="00425416"/>
    <w:rsid w:val="00425FDD"/>
    <w:rsid w:val="004267AF"/>
    <w:rsid w:val="00426AC7"/>
    <w:rsid w:val="00431BDA"/>
    <w:rsid w:val="00433136"/>
    <w:rsid w:val="00434834"/>
    <w:rsid w:val="00435404"/>
    <w:rsid w:val="004366EA"/>
    <w:rsid w:val="004367D5"/>
    <w:rsid w:val="00436F7D"/>
    <w:rsid w:val="00442B03"/>
    <w:rsid w:val="00442DDF"/>
    <w:rsid w:val="0044380A"/>
    <w:rsid w:val="00443B2A"/>
    <w:rsid w:val="00443C4A"/>
    <w:rsid w:val="0044481A"/>
    <w:rsid w:val="004453E6"/>
    <w:rsid w:val="0045306D"/>
    <w:rsid w:val="004536C2"/>
    <w:rsid w:val="0045384F"/>
    <w:rsid w:val="00453F5E"/>
    <w:rsid w:val="00455BBA"/>
    <w:rsid w:val="0045645F"/>
    <w:rsid w:val="00456F97"/>
    <w:rsid w:val="0045735B"/>
    <w:rsid w:val="00457C3B"/>
    <w:rsid w:val="004616AD"/>
    <w:rsid w:val="00462124"/>
    <w:rsid w:val="00463779"/>
    <w:rsid w:val="004637F7"/>
    <w:rsid w:val="0046394C"/>
    <w:rsid w:val="00463B81"/>
    <w:rsid w:val="00464A7D"/>
    <w:rsid w:val="00464BC2"/>
    <w:rsid w:val="00466B5A"/>
    <w:rsid w:val="0046709F"/>
    <w:rsid w:val="004675D8"/>
    <w:rsid w:val="00467C93"/>
    <w:rsid w:val="00470CBC"/>
    <w:rsid w:val="004711A7"/>
    <w:rsid w:val="004714CB"/>
    <w:rsid w:val="00471537"/>
    <w:rsid w:val="00472BF3"/>
    <w:rsid w:val="00473182"/>
    <w:rsid w:val="004745EB"/>
    <w:rsid w:val="00477ED3"/>
    <w:rsid w:val="004846AC"/>
    <w:rsid w:val="0048474E"/>
    <w:rsid w:val="00484FC1"/>
    <w:rsid w:val="004858FF"/>
    <w:rsid w:val="004903EE"/>
    <w:rsid w:val="00490492"/>
    <w:rsid w:val="0049242B"/>
    <w:rsid w:val="00492690"/>
    <w:rsid w:val="0049328D"/>
    <w:rsid w:val="00493BB6"/>
    <w:rsid w:val="004948DB"/>
    <w:rsid w:val="00495B4B"/>
    <w:rsid w:val="00496DFE"/>
    <w:rsid w:val="0049773A"/>
    <w:rsid w:val="00497B61"/>
    <w:rsid w:val="004A0315"/>
    <w:rsid w:val="004A0532"/>
    <w:rsid w:val="004A08EE"/>
    <w:rsid w:val="004A0EEA"/>
    <w:rsid w:val="004A4962"/>
    <w:rsid w:val="004A610F"/>
    <w:rsid w:val="004A70B9"/>
    <w:rsid w:val="004A7E43"/>
    <w:rsid w:val="004A7F51"/>
    <w:rsid w:val="004B1952"/>
    <w:rsid w:val="004B22E3"/>
    <w:rsid w:val="004B32F5"/>
    <w:rsid w:val="004B3F0B"/>
    <w:rsid w:val="004B3F4A"/>
    <w:rsid w:val="004B61D3"/>
    <w:rsid w:val="004B7021"/>
    <w:rsid w:val="004C2619"/>
    <w:rsid w:val="004C265D"/>
    <w:rsid w:val="004C2A01"/>
    <w:rsid w:val="004C2C90"/>
    <w:rsid w:val="004C3128"/>
    <w:rsid w:val="004C3551"/>
    <w:rsid w:val="004C4B80"/>
    <w:rsid w:val="004C549E"/>
    <w:rsid w:val="004D095A"/>
    <w:rsid w:val="004D0CB9"/>
    <w:rsid w:val="004D141D"/>
    <w:rsid w:val="004D1762"/>
    <w:rsid w:val="004D4FBE"/>
    <w:rsid w:val="004D5801"/>
    <w:rsid w:val="004D5C64"/>
    <w:rsid w:val="004D7482"/>
    <w:rsid w:val="004E0564"/>
    <w:rsid w:val="004E24CF"/>
    <w:rsid w:val="004E2977"/>
    <w:rsid w:val="004E4FA2"/>
    <w:rsid w:val="004E5739"/>
    <w:rsid w:val="004E60C4"/>
    <w:rsid w:val="004E6C0A"/>
    <w:rsid w:val="004E6DF8"/>
    <w:rsid w:val="004E7FB9"/>
    <w:rsid w:val="004F1AF9"/>
    <w:rsid w:val="004F2296"/>
    <w:rsid w:val="004F2F82"/>
    <w:rsid w:val="004F313F"/>
    <w:rsid w:val="004F54B7"/>
    <w:rsid w:val="004F6093"/>
    <w:rsid w:val="004F7665"/>
    <w:rsid w:val="004F7D9A"/>
    <w:rsid w:val="0050011F"/>
    <w:rsid w:val="00501D8B"/>
    <w:rsid w:val="00502B1A"/>
    <w:rsid w:val="005033C4"/>
    <w:rsid w:val="00503F4F"/>
    <w:rsid w:val="00505A65"/>
    <w:rsid w:val="00507F65"/>
    <w:rsid w:val="00510D50"/>
    <w:rsid w:val="0051191D"/>
    <w:rsid w:val="00511B6E"/>
    <w:rsid w:val="00511E6E"/>
    <w:rsid w:val="0051263A"/>
    <w:rsid w:val="00512901"/>
    <w:rsid w:val="0051345D"/>
    <w:rsid w:val="0051542B"/>
    <w:rsid w:val="005162AF"/>
    <w:rsid w:val="00516C68"/>
    <w:rsid w:val="00517835"/>
    <w:rsid w:val="005178DB"/>
    <w:rsid w:val="00520D56"/>
    <w:rsid w:val="005211FD"/>
    <w:rsid w:val="005214F7"/>
    <w:rsid w:val="00521FE5"/>
    <w:rsid w:val="00522E4E"/>
    <w:rsid w:val="00524115"/>
    <w:rsid w:val="005243F1"/>
    <w:rsid w:val="005245D3"/>
    <w:rsid w:val="005254DC"/>
    <w:rsid w:val="00527228"/>
    <w:rsid w:val="00527B0E"/>
    <w:rsid w:val="005301C3"/>
    <w:rsid w:val="00530F06"/>
    <w:rsid w:val="00534107"/>
    <w:rsid w:val="00534858"/>
    <w:rsid w:val="005357F9"/>
    <w:rsid w:val="00535E02"/>
    <w:rsid w:val="005401DC"/>
    <w:rsid w:val="0054128E"/>
    <w:rsid w:val="00541337"/>
    <w:rsid w:val="00541802"/>
    <w:rsid w:val="00541B88"/>
    <w:rsid w:val="00542353"/>
    <w:rsid w:val="00543604"/>
    <w:rsid w:val="00543FF6"/>
    <w:rsid w:val="0054523F"/>
    <w:rsid w:val="00547114"/>
    <w:rsid w:val="00547626"/>
    <w:rsid w:val="00547AA0"/>
    <w:rsid w:val="00551529"/>
    <w:rsid w:val="005530D7"/>
    <w:rsid w:val="00553F42"/>
    <w:rsid w:val="00554FAE"/>
    <w:rsid w:val="00555987"/>
    <w:rsid w:val="00556868"/>
    <w:rsid w:val="00557ADA"/>
    <w:rsid w:val="005612DE"/>
    <w:rsid w:val="00561742"/>
    <w:rsid w:val="00563F95"/>
    <w:rsid w:val="00564360"/>
    <w:rsid w:val="005647F6"/>
    <w:rsid w:val="00565B41"/>
    <w:rsid w:val="00566679"/>
    <w:rsid w:val="00570CFE"/>
    <w:rsid w:val="00570DA0"/>
    <w:rsid w:val="00571915"/>
    <w:rsid w:val="00572A4F"/>
    <w:rsid w:val="005812B8"/>
    <w:rsid w:val="0058161C"/>
    <w:rsid w:val="00581D83"/>
    <w:rsid w:val="00582A5B"/>
    <w:rsid w:val="0058351A"/>
    <w:rsid w:val="00583899"/>
    <w:rsid w:val="005855E3"/>
    <w:rsid w:val="00586ED2"/>
    <w:rsid w:val="005912FF"/>
    <w:rsid w:val="005923F8"/>
    <w:rsid w:val="005928C3"/>
    <w:rsid w:val="0059341A"/>
    <w:rsid w:val="00593EC5"/>
    <w:rsid w:val="00594495"/>
    <w:rsid w:val="00596356"/>
    <w:rsid w:val="00596565"/>
    <w:rsid w:val="0059797F"/>
    <w:rsid w:val="005A0244"/>
    <w:rsid w:val="005A04CA"/>
    <w:rsid w:val="005A0A47"/>
    <w:rsid w:val="005A1AFF"/>
    <w:rsid w:val="005A2565"/>
    <w:rsid w:val="005A26FB"/>
    <w:rsid w:val="005A2A0E"/>
    <w:rsid w:val="005A2FFF"/>
    <w:rsid w:val="005A34FD"/>
    <w:rsid w:val="005A396C"/>
    <w:rsid w:val="005A61E6"/>
    <w:rsid w:val="005A6BBA"/>
    <w:rsid w:val="005A73ED"/>
    <w:rsid w:val="005B09A4"/>
    <w:rsid w:val="005B320E"/>
    <w:rsid w:val="005B43FD"/>
    <w:rsid w:val="005B4DC2"/>
    <w:rsid w:val="005B5A20"/>
    <w:rsid w:val="005B77C4"/>
    <w:rsid w:val="005C0677"/>
    <w:rsid w:val="005C1267"/>
    <w:rsid w:val="005C321C"/>
    <w:rsid w:val="005C385D"/>
    <w:rsid w:val="005C601D"/>
    <w:rsid w:val="005C70C6"/>
    <w:rsid w:val="005C75A3"/>
    <w:rsid w:val="005C77F6"/>
    <w:rsid w:val="005C7D84"/>
    <w:rsid w:val="005D0CEA"/>
    <w:rsid w:val="005D1286"/>
    <w:rsid w:val="005D1783"/>
    <w:rsid w:val="005D21AD"/>
    <w:rsid w:val="005D4D07"/>
    <w:rsid w:val="005D5417"/>
    <w:rsid w:val="005D5D92"/>
    <w:rsid w:val="005D6056"/>
    <w:rsid w:val="005D60B0"/>
    <w:rsid w:val="005D6777"/>
    <w:rsid w:val="005D72C6"/>
    <w:rsid w:val="005E2D2D"/>
    <w:rsid w:val="005E2E80"/>
    <w:rsid w:val="005E3C98"/>
    <w:rsid w:val="005E3D4F"/>
    <w:rsid w:val="005E6B02"/>
    <w:rsid w:val="005F011E"/>
    <w:rsid w:val="005F0E31"/>
    <w:rsid w:val="005F0F35"/>
    <w:rsid w:val="005F24F4"/>
    <w:rsid w:val="005F60EA"/>
    <w:rsid w:val="005F63DC"/>
    <w:rsid w:val="005F75F1"/>
    <w:rsid w:val="005F79C8"/>
    <w:rsid w:val="00600264"/>
    <w:rsid w:val="00600EC6"/>
    <w:rsid w:val="00602048"/>
    <w:rsid w:val="00602995"/>
    <w:rsid w:val="00603125"/>
    <w:rsid w:val="00605788"/>
    <w:rsid w:val="00605FD9"/>
    <w:rsid w:val="006064AB"/>
    <w:rsid w:val="0060677C"/>
    <w:rsid w:val="0060679B"/>
    <w:rsid w:val="006067B7"/>
    <w:rsid w:val="006067BE"/>
    <w:rsid w:val="00611F66"/>
    <w:rsid w:val="006140F2"/>
    <w:rsid w:val="006158A0"/>
    <w:rsid w:val="00615C60"/>
    <w:rsid w:val="00617A2B"/>
    <w:rsid w:val="00617D7A"/>
    <w:rsid w:val="0062081C"/>
    <w:rsid w:val="00627F48"/>
    <w:rsid w:val="006300E0"/>
    <w:rsid w:val="00633F82"/>
    <w:rsid w:val="006341D2"/>
    <w:rsid w:val="00634B6B"/>
    <w:rsid w:val="006369A0"/>
    <w:rsid w:val="00636AFE"/>
    <w:rsid w:val="0063728A"/>
    <w:rsid w:val="00640A5A"/>
    <w:rsid w:val="00641273"/>
    <w:rsid w:val="00642AE7"/>
    <w:rsid w:val="00645ADC"/>
    <w:rsid w:val="00651083"/>
    <w:rsid w:val="006510FA"/>
    <w:rsid w:val="0065449B"/>
    <w:rsid w:val="0065479B"/>
    <w:rsid w:val="00655BE3"/>
    <w:rsid w:val="006565BC"/>
    <w:rsid w:val="006572B8"/>
    <w:rsid w:val="00661545"/>
    <w:rsid w:val="00661943"/>
    <w:rsid w:val="00662EED"/>
    <w:rsid w:val="00664AAE"/>
    <w:rsid w:val="00664D87"/>
    <w:rsid w:val="00665B55"/>
    <w:rsid w:val="00665F2A"/>
    <w:rsid w:val="0066681F"/>
    <w:rsid w:val="0066796E"/>
    <w:rsid w:val="00667E0D"/>
    <w:rsid w:val="00671749"/>
    <w:rsid w:val="0067183F"/>
    <w:rsid w:val="00671F84"/>
    <w:rsid w:val="00672484"/>
    <w:rsid w:val="00675F04"/>
    <w:rsid w:val="0068029F"/>
    <w:rsid w:val="00681D32"/>
    <w:rsid w:val="0068304E"/>
    <w:rsid w:val="0068331D"/>
    <w:rsid w:val="00683A38"/>
    <w:rsid w:val="00684C55"/>
    <w:rsid w:val="00685E0C"/>
    <w:rsid w:val="006863A6"/>
    <w:rsid w:val="0068777A"/>
    <w:rsid w:val="006910BF"/>
    <w:rsid w:val="0069130C"/>
    <w:rsid w:val="006914C9"/>
    <w:rsid w:val="00692C06"/>
    <w:rsid w:val="006950BF"/>
    <w:rsid w:val="006954A6"/>
    <w:rsid w:val="00695506"/>
    <w:rsid w:val="006962D7"/>
    <w:rsid w:val="006971AA"/>
    <w:rsid w:val="0069734E"/>
    <w:rsid w:val="006A3D93"/>
    <w:rsid w:val="006A4BA9"/>
    <w:rsid w:val="006A4E4F"/>
    <w:rsid w:val="006A5809"/>
    <w:rsid w:val="006A5F23"/>
    <w:rsid w:val="006A6793"/>
    <w:rsid w:val="006B24BA"/>
    <w:rsid w:val="006B38B8"/>
    <w:rsid w:val="006B3D0E"/>
    <w:rsid w:val="006B3D71"/>
    <w:rsid w:val="006B3E81"/>
    <w:rsid w:val="006B433C"/>
    <w:rsid w:val="006B43A3"/>
    <w:rsid w:val="006B5511"/>
    <w:rsid w:val="006B6066"/>
    <w:rsid w:val="006B68B1"/>
    <w:rsid w:val="006B6A89"/>
    <w:rsid w:val="006C3727"/>
    <w:rsid w:val="006C4456"/>
    <w:rsid w:val="006C4500"/>
    <w:rsid w:val="006C5EB1"/>
    <w:rsid w:val="006C7255"/>
    <w:rsid w:val="006C7A21"/>
    <w:rsid w:val="006C7CDA"/>
    <w:rsid w:val="006C7FE1"/>
    <w:rsid w:val="006D0A3C"/>
    <w:rsid w:val="006D1977"/>
    <w:rsid w:val="006D1CBD"/>
    <w:rsid w:val="006D5677"/>
    <w:rsid w:val="006E0094"/>
    <w:rsid w:val="006E199C"/>
    <w:rsid w:val="006E5149"/>
    <w:rsid w:val="006F00C7"/>
    <w:rsid w:val="006F0EBF"/>
    <w:rsid w:val="006F1186"/>
    <w:rsid w:val="006F1972"/>
    <w:rsid w:val="006F243C"/>
    <w:rsid w:val="006F2588"/>
    <w:rsid w:val="006F3187"/>
    <w:rsid w:val="006F609C"/>
    <w:rsid w:val="006F7197"/>
    <w:rsid w:val="006F7620"/>
    <w:rsid w:val="0070139F"/>
    <w:rsid w:val="007026F5"/>
    <w:rsid w:val="0070304E"/>
    <w:rsid w:val="00703B7C"/>
    <w:rsid w:val="00703EAB"/>
    <w:rsid w:val="00706DC4"/>
    <w:rsid w:val="0071263B"/>
    <w:rsid w:val="00713792"/>
    <w:rsid w:val="00713C8F"/>
    <w:rsid w:val="00715436"/>
    <w:rsid w:val="00715D2D"/>
    <w:rsid w:val="007162EA"/>
    <w:rsid w:val="007169CC"/>
    <w:rsid w:val="007173F6"/>
    <w:rsid w:val="00717667"/>
    <w:rsid w:val="00720EC4"/>
    <w:rsid w:val="00721B16"/>
    <w:rsid w:val="007234D8"/>
    <w:rsid w:val="00723591"/>
    <w:rsid w:val="007269E0"/>
    <w:rsid w:val="0072786F"/>
    <w:rsid w:val="00730EA3"/>
    <w:rsid w:val="00731250"/>
    <w:rsid w:val="007321CC"/>
    <w:rsid w:val="007324F1"/>
    <w:rsid w:val="007329A6"/>
    <w:rsid w:val="00732A8F"/>
    <w:rsid w:val="00734DEC"/>
    <w:rsid w:val="0073623E"/>
    <w:rsid w:val="00736405"/>
    <w:rsid w:val="0073687B"/>
    <w:rsid w:val="00741B74"/>
    <w:rsid w:val="00743627"/>
    <w:rsid w:val="00743DA2"/>
    <w:rsid w:val="007454C5"/>
    <w:rsid w:val="0074D890"/>
    <w:rsid w:val="0075035A"/>
    <w:rsid w:val="00750757"/>
    <w:rsid w:val="00750A91"/>
    <w:rsid w:val="00751106"/>
    <w:rsid w:val="007540B6"/>
    <w:rsid w:val="00755DE2"/>
    <w:rsid w:val="00761C15"/>
    <w:rsid w:val="00763FEC"/>
    <w:rsid w:val="007665EB"/>
    <w:rsid w:val="0077059B"/>
    <w:rsid w:val="007708BF"/>
    <w:rsid w:val="00770F0E"/>
    <w:rsid w:val="0077398B"/>
    <w:rsid w:val="00773BA4"/>
    <w:rsid w:val="00774758"/>
    <w:rsid w:val="00775F11"/>
    <w:rsid w:val="00780772"/>
    <w:rsid w:val="0078174B"/>
    <w:rsid w:val="007832EB"/>
    <w:rsid w:val="00785757"/>
    <w:rsid w:val="0079397D"/>
    <w:rsid w:val="00793EA2"/>
    <w:rsid w:val="00794AA2"/>
    <w:rsid w:val="00795195"/>
    <w:rsid w:val="007955C6"/>
    <w:rsid w:val="007957CF"/>
    <w:rsid w:val="007978C5"/>
    <w:rsid w:val="007A0B5B"/>
    <w:rsid w:val="007A0C55"/>
    <w:rsid w:val="007A100C"/>
    <w:rsid w:val="007A196D"/>
    <w:rsid w:val="007A1EB3"/>
    <w:rsid w:val="007A1FD8"/>
    <w:rsid w:val="007A36F2"/>
    <w:rsid w:val="007A4E32"/>
    <w:rsid w:val="007A5937"/>
    <w:rsid w:val="007A7213"/>
    <w:rsid w:val="007B1230"/>
    <w:rsid w:val="007B1BC1"/>
    <w:rsid w:val="007B1BC3"/>
    <w:rsid w:val="007B33B6"/>
    <w:rsid w:val="007B4294"/>
    <w:rsid w:val="007B4CAF"/>
    <w:rsid w:val="007B6117"/>
    <w:rsid w:val="007B7B96"/>
    <w:rsid w:val="007C06D4"/>
    <w:rsid w:val="007C1702"/>
    <w:rsid w:val="007C1BB1"/>
    <w:rsid w:val="007C2331"/>
    <w:rsid w:val="007C26AC"/>
    <w:rsid w:val="007C2719"/>
    <w:rsid w:val="007C2773"/>
    <w:rsid w:val="007C3667"/>
    <w:rsid w:val="007C39F8"/>
    <w:rsid w:val="007C3D0D"/>
    <w:rsid w:val="007C4240"/>
    <w:rsid w:val="007C491C"/>
    <w:rsid w:val="007C6124"/>
    <w:rsid w:val="007C6300"/>
    <w:rsid w:val="007C65C5"/>
    <w:rsid w:val="007C7CF4"/>
    <w:rsid w:val="007C7F0E"/>
    <w:rsid w:val="007D0728"/>
    <w:rsid w:val="007D0956"/>
    <w:rsid w:val="007D6D97"/>
    <w:rsid w:val="007D7050"/>
    <w:rsid w:val="007D7524"/>
    <w:rsid w:val="007E061C"/>
    <w:rsid w:val="007E193C"/>
    <w:rsid w:val="007E2076"/>
    <w:rsid w:val="007E3049"/>
    <w:rsid w:val="007E35C3"/>
    <w:rsid w:val="007E35FF"/>
    <w:rsid w:val="007E7131"/>
    <w:rsid w:val="007F024F"/>
    <w:rsid w:val="007F033B"/>
    <w:rsid w:val="007F5430"/>
    <w:rsid w:val="007F58F5"/>
    <w:rsid w:val="007F641F"/>
    <w:rsid w:val="00800487"/>
    <w:rsid w:val="008015E6"/>
    <w:rsid w:val="00801A43"/>
    <w:rsid w:val="008030FC"/>
    <w:rsid w:val="00804D46"/>
    <w:rsid w:val="00806830"/>
    <w:rsid w:val="00806AD0"/>
    <w:rsid w:val="008073C1"/>
    <w:rsid w:val="00811885"/>
    <w:rsid w:val="00811D1E"/>
    <w:rsid w:val="00812091"/>
    <w:rsid w:val="00812159"/>
    <w:rsid w:val="0081312E"/>
    <w:rsid w:val="00813A90"/>
    <w:rsid w:val="008145C6"/>
    <w:rsid w:val="00815201"/>
    <w:rsid w:val="008155C5"/>
    <w:rsid w:val="00816649"/>
    <w:rsid w:val="00820CEE"/>
    <w:rsid w:val="0082100E"/>
    <w:rsid w:val="00821109"/>
    <w:rsid w:val="00821828"/>
    <w:rsid w:val="00821910"/>
    <w:rsid w:val="008241C2"/>
    <w:rsid w:val="00825A5B"/>
    <w:rsid w:val="00825DBB"/>
    <w:rsid w:val="008270BB"/>
    <w:rsid w:val="008278E3"/>
    <w:rsid w:val="008326C7"/>
    <w:rsid w:val="00834085"/>
    <w:rsid w:val="00834569"/>
    <w:rsid w:val="00835A8F"/>
    <w:rsid w:val="00836DCE"/>
    <w:rsid w:val="00843765"/>
    <w:rsid w:val="008437A8"/>
    <w:rsid w:val="00843FEF"/>
    <w:rsid w:val="008448E6"/>
    <w:rsid w:val="00844D5E"/>
    <w:rsid w:val="00845032"/>
    <w:rsid w:val="008469DD"/>
    <w:rsid w:val="00846E3C"/>
    <w:rsid w:val="00850C74"/>
    <w:rsid w:val="00850CA8"/>
    <w:rsid w:val="00850DA0"/>
    <w:rsid w:val="008512BA"/>
    <w:rsid w:val="008555E8"/>
    <w:rsid w:val="00855FB3"/>
    <w:rsid w:val="0085605F"/>
    <w:rsid w:val="0085713C"/>
    <w:rsid w:val="00857E34"/>
    <w:rsid w:val="00857FF5"/>
    <w:rsid w:val="0086172E"/>
    <w:rsid w:val="00861FFE"/>
    <w:rsid w:val="00864053"/>
    <w:rsid w:val="00867B42"/>
    <w:rsid w:val="00870079"/>
    <w:rsid w:val="00870D15"/>
    <w:rsid w:val="00873236"/>
    <w:rsid w:val="0087336E"/>
    <w:rsid w:val="00873463"/>
    <w:rsid w:val="00873F78"/>
    <w:rsid w:val="00874179"/>
    <w:rsid w:val="0087527C"/>
    <w:rsid w:val="00876109"/>
    <w:rsid w:val="00876CCF"/>
    <w:rsid w:val="008770C2"/>
    <w:rsid w:val="0087C5C2"/>
    <w:rsid w:val="00880372"/>
    <w:rsid w:val="00880F13"/>
    <w:rsid w:val="00882A8A"/>
    <w:rsid w:val="00884A7B"/>
    <w:rsid w:val="00884EC0"/>
    <w:rsid w:val="008857A8"/>
    <w:rsid w:val="008864ED"/>
    <w:rsid w:val="00886602"/>
    <w:rsid w:val="00886B4E"/>
    <w:rsid w:val="008874B9"/>
    <w:rsid w:val="0088776A"/>
    <w:rsid w:val="00887C97"/>
    <w:rsid w:val="008902F2"/>
    <w:rsid w:val="008907E2"/>
    <w:rsid w:val="0089151F"/>
    <w:rsid w:val="008917CA"/>
    <w:rsid w:val="008937AC"/>
    <w:rsid w:val="00894983"/>
    <w:rsid w:val="00894F58"/>
    <w:rsid w:val="00895006"/>
    <w:rsid w:val="00895D10"/>
    <w:rsid w:val="008A024C"/>
    <w:rsid w:val="008A063F"/>
    <w:rsid w:val="008A106A"/>
    <w:rsid w:val="008A1A64"/>
    <w:rsid w:val="008A1D1B"/>
    <w:rsid w:val="008A32D0"/>
    <w:rsid w:val="008A34A5"/>
    <w:rsid w:val="008A433F"/>
    <w:rsid w:val="008A4387"/>
    <w:rsid w:val="008A5A4B"/>
    <w:rsid w:val="008A5FAF"/>
    <w:rsid w:val="008A722B"/>
    <w:rsid w:val="008A8D08"/>
    <w:rsid w:val="008B14D2"/>
    <w:rsid w:val="008B1DE0"/>
    <w:rsid w:val="008B2833"/>
    <w:rsid w:val="008B4029"/>
    <w:rsid w:val="008B4680"/>
    <w:rsid w:val="008B55ED"/>
    <w:rsid w:val="008C0C61"/>
    <w:rsid w:val="008C2513"/>
    <w:rsid w:val="008C3194"/>
    <w:rsid w:val="008C3ACE"/>
    <w:rsid w:val="008C583A"/>
    <w:rsid w:val="008C6403"/>
    <w:rsid w:val="008C6D3A"/>
    <w:rsid w:val="008C6EAE"/>
    <w:rsid w:val="008C7C7E"/>
    <w:rsid w:val="008C7C8C"/>
    <w:rsid w:val="008D16FA"/>
    <w:rsid w:val="008D1EA4"/>
    <w:rsid w:val="008D219D"/>
    <w:rsid w:val="008D245C"/>
    <w:rsid w:val="008D2913"/>
    <w:rsid w:val="008D317A"/>
    <w:rsid w:val="008D3955"/>
    <w:rsid w:val="008D44A9"/>
    <w:rsid w:val="008D5849"/>
    <w:rsid w:val="008E1536"/>
    <w:rsid w:val="008E2BD7"/>
    <w:rsid w:val="008E38A3"/>
    <w:rsid w:val="008E3D4F"/>
    <w:rsid w:val="008E4022"/>
    <w:rsid w:val="008E5739"/>
    <w:rsid w:val="008E6394"/>
    <w:rsid w:val="008E6AE2"/>
    <w:rsid w:val="008E6DC1"/>
    <w:rsid w:val="008E70E1"/>
    <w:rsid w:val="008F0092"/>
    <w:rsid w:val="008F25F2"/>
    <w:rsid w:val="008F2784"/>
    <w:rsid w:val="008F2A05"/>
    <w:rsid w:val="008F524F"/>
    <w:rsid w:val="008F6718"/>
    <w:rsid w:val="008F6B06"/>
    <w:rsid w:val="008F791C"/>
    <w:rsid w:val="008F7961"/>
    <w:rsid w:val="0090211A"/>
    <w:rsid w:val="009027E9"/>
    <w:rsid w:val="00903ACF"/>
    <w:rsid w:val="009060B6"/>
    <w:rsid w:val="0090676A"/>
    <w:rsid w:val="00907EE9"/>
    <w:rsid w:val="0091039B"/>
    <w:rsid w:val="00910478"/>
    <w:rsid w:val="00910511"/>
    <w:rsid w:val="00912A34"/>
    <w:rsid w:val="0091318B"/>
    <w:rsid w:val="00916A5D"/>
    <w:rsid w:val="0091780A"/>
    <w:rsid w:val="00917993"/>
    <w:rsid w:val="00920E9C"/>
    <w:rsid w:val="0092131F"/>
    <w:rsid w:val="00921FFE"/>
    <w:rsid w:val="00923215"/>
    <w:rsid w:val="009239A8"/>
    <w:rsid w:val="00924961"/>
    <w:rsid w:val="0092509C"/>
    <w:rsid w:val="00926ECF"/>
    <w:rsid w:val="009300FC"/>
    <w:rsid w:val="00932197"/>
    <w:rsid w:val="00934C7C"/>
    <w:rsid w:val="009359D8"/>
    <w:rsid w:val="00935F7A"/>
    <w:rsid w:val="0093751C"/>
    <w:rsid w:val="00940991"/>
    <w:rsid w:val="00940AB0"/>
    <w:rsid w:val="00944154"/>
    <w:rsid w:val="00944C93"/>
    <w:rsid w:val="009466D9"/>
    <w:rsid w:val="0095013F"/>
    <w:rsid w:val="00951668"/>
    <w:rsid w:val="0095172F"/>
    <w:rsid w:val="00951A91"/>
    <w:rsid w:val="00951D83"/>
    <w:rsid w:val="00952924"/>
    <w:rsid w:val="00954449"/>
    <w:rsid w:val="0095462E"/>
    <w:rsid w:val="009564F1"/>
    <w:rsid w:val="0095741B"/>
    <w:rsid w:val="00957630"/>
    <w:rsid w:val="009607FD"/>
    <w:rsid w:val="0096162D"/>
    <w:rsid w:val="00961E68"/>
    <w:rsid w:val="009630AC"/>
    <w:rsid w:val="00963C6C"/>
    <w:rsid w:val="00963E23"/>
    <w:rsid w:val="009647DA"/>
    <w:rsid w:val="00965004"/>
    <w:rsid w:val="009655E4"/>
    <w:rsid w:val="00966EAE"/>
    <w:rsid w:val="009707F0"/>
    <w:rsid w:val="0097167A"/>
    <w:rsid w:val="009742CC"/>
    <w:rsid w:val="00974D19"/>
    <w:rsid w:val="0097512A"/>
    <w:rsid w:val="0097625B"/>
    <w:rsid w:val="00976935"/>
    <w:rsid w:val="00976C54"/>
    <w:rsid w:val="0097721F"/>
    <w:rsid w:val="00980B15"/>
    <w:rsid w:val="00980C6B"/>
    <w:rsid w:val="0098104B"/>
    <w:rsid w:val="00981111"/>
    <w:rsid w:val="0098252B"/>
    <w:rsid w:val="009834A8"/>
    <w:rsid w:val="009839EF"/>
    <w:rsid w:val="00985522"/>
    <w:rsid w:val="00985E17"/>
    <w:rsid w:val="00990158"/>
    <w:rsid w:val="00994C38"/>
    <w:rsid w:val="009970DC"/>
    <w:rsid w:val="00997A26"/>
    <w:rsid w:val="009A00C9"/>
    <w:rsid w:val="009A0683"/>
    <w:rsid w:val="009A0EBE"/>
    <w:rsid w:val="009A18A9"/>
    <w:rsid w:val="009A1AE1"/>
    <w:rsid w:val="009A26E5"/>
    <w:rsid w:val="009A2A43"/>
    <w:rsid w:val="009A3C4C"/>
    <w:rsid w:val="009A4B6C"/>
    <w:rsid w:val="009A632D"/>
    <w:rsid w:val="009A7250"/>
    <w:rsid w:val="009B0C83"/>
    <w:rsid w:val="009B282F"/>
    <w:rsid w:val="009B2910"/>
    <w:rsid w:val="009B4002"/>
    <w:rsid w:val="009B6D3D"/>
    <w:rsid w:val="009B78E8"/>
    <w:rsid w:val="009B7D9D"/>
    <w:rsid w:val="009C15CD"/>
    <w:rsid w:val="009C21F6"/>
    <w:rsid w:val="009C29E4"/>
    <w:rsid w:val="009C2D5E"/>
    <w:rsid w:val="009C2DCB"/>
    <w:rsid w:val="009C5638"/>
    <w:rsid w:val="009C655F"/>
    <w:rsid w:val="009C704F"/>
    <w:rsid w:val="009D0094"/>
    <w:rsid w:val="009D032F"/>
    <w:rsid w:val="009D0F94"/>
    <w:rsid w:val="009D3C1A"/>
    <w:rsid w:val="009D3ED0"/>
    <w:rsid w:val="009D414E"/>
    <w:rsid w:val="009D559B"/>
    <w:rsid w:val="009D625B"/>
    <w:rsid w:val="009E00F5"/>
    <w:rsid w:val="009E06BB"/>
    <w:rsid w:val="009E0BB8"/>
    <w:rsid w:val="009E2DF3"/>
    <w:rsid w:val="009E53FC"/>
    <w:rsid w:val="009E5601"/>
    <w:rsid w:val="009E6058"/>
    <w:rsid w:val="009E636A"/>
    <w:rsid w:val="009F0C86"/>
    <w:rsid w:val="009F691E"/>
    <w:rsid w:val="009F6D29"/>
    <w:rsid w:val="00A0115A"/>
    <w:rsid w:val="00A01A18"/>
    <w:rsid w:val="00A01C2F"/>
    <w:rsid w:val="00A02CA1"/>
    <w:rsid w:val="00A04680"/>
    <w:rsid w:val="00A063E0"/>
    <w:rsid w:val="00A109F8"/>
    <w:rsid w:val="00A10BC5"/>
    <w:rsid w:val="00A11F11"/>
    <w:rsid w:val="00A1224D"/>
    <w:rsid w:val="00A128AA"/>
    <w:rsid w:val="00A12E60"/>
    <w:rsid w:val="00A130A7"/>
    <w:rsid w:val="00A13ADD"/>
    <w:rsid w:val="00A140BC"/>
    <w:rsid w:val="00A157D7"/>
    <w:rsid w:val="00A16325"/>
    <w:rsid w:val="00A16C0F"/>
    <w:rsid w:val="00A179A7"/>
    <w:rsid w:val="00A213EB"/>
    <w:rsid w:val="00A27107"/>
    <w:rsid w:val="00A27FE7"/>
    <w:rsid w:val="00A30497"/>
    <w:rsid w:val="00A30884"/>
    <w:rsid w:val="00A31836"/>
    <w:rsid w:val="00A32F00"/>
    <w:rsid w:val="00A377B0"/>
    <w:rsid w:val="00A41937"/>
    <w:rsid w:val="00A43ADA"/>
    <w:rsid w:val="00A44387"/>
    <w:rsid w:val="00A447F4"/>
    <w:rsid w:val="00A455FB"/>
    <w:rsid w:val="00A45B3F"/>
    <w:rsid w:val="00A4663A"/>
    <w:rsid w:val="00A46872"/>
    <w:rsid w:val="00A5063C"/>
    <w:rsid w:val="00A5382C"/>
    <w:rsid w:val="00A55416"/>
    <w:rsid w:val="00A5654D"/>
    <w:rsid w:val="00A567D4"/>
    <w:rsid w:val="00A56EBA"/>
    <w:rsid w:val="00A6088C"/>
    <w:rsid w:val="00A61A2B"/>
    <w:rsid w:val="00A624E9"/>
    <w:rsid w:val="00A62633"/>
    <w:rsid w:val="00A6402E"/>
    <w:rsid w:val="00A6445E"/>
    <w:rsid w:val="00A64F1D"/>
    <w:rsid w:val="00A6505D"/>
    <w:rsid w:val="00A6520F"/>
    <w:rsid w:val="00A669F3"/>
    <w:rsid w:val="00A671CC"/>
    <w:rsid w:val="00A70A66"/>
    <w:rsid w:val="00A70B32"/>
    <w:rsid w:val="00A7498C"/>
    <w:rsid w:val="00A82F2D"/>
    <w:rsid w:val="00A854E2"/>
    <w:rsid w:val="00AA0168"/>
    <w:rsid w:val="00AA101A"/>
    <w:rsid w:val="00AA2CF7"/>
    <w:rsid w:val="00AA374A"/>
    <w:rsid w:val="00AA4643"/>
    <w:rsid w:val="00AA5D5B"/>
    <w:rsid w:val="00AA7A26"/>
    <w:rsid w:val="00AB0361"/>
    <w:rsid w:val="00AB14B9"/>
    <w:rsid w:val="00AB180D"/>
    <w:rsid w:val="00AB3411"/>
    <w:rsid w:val="00AB36B8"/>
    <w:rsid w:val="00AB42CF"/>
    <w:rsid w:val="00AB7CA5"/>
    <w:rsid w:val="00AC111C"/>
    <w:rsid w:val="00AC1B77"/>
    <w:rsid w:val="00AC3AF7"/>
    <w:rsid w:val="00AC53B1"/>
    <w:rsid w:val="00AC6B45"/>
    <w:rsid w:val="00AC6DB5"/>
    <w:rsid w:val="00AC6E5E"/>
    <w:rsid w:val="00AC7222"/>
    <w:rsid w:val="00AD063B"/>
    <w:rsid w:val="00AD0BF0"/>
    <w:rsid w:val="00AD0FD3"/>
    <w:rsid w:val="00AD252A"/>
    <w:rsid w:val="00AD3CAF"/>
    <w:rsid w:val="00AD3E29"/>
    <w:rsid w:val="00AD4291"/>
    <w:rsid w:val="00AD4E35"/>
    <w:rsid w:val="00AD5997"/>
    <w:rsid w:val="00AD5CD7"/>
    <w:rsid w:val="00AD683E"/>
    <w:rsid w:val="00AD716F"/>
    <w:rsid w:val="00AD7770"/>
    <w:rsid w:val="00AE11A8"/>
    <w:rsid w:val="00AE1C5C"/>
    <w:rsid w:val="00AE1DAF"/>
    <w:rsid w:val="00AE4229"/>
    <w:rsid w:val="00AE6465"/>
    <w:rsid w:val="00AE6C8C"/>
    <w:rsid w:val="00AF0485"/>
    <w:rsid w:val="00AF0F46"/>
    <w:rsid w:val="00AF131F"/>
    <w:rsid w:val="00AF190F"/>
    <w:rsid w:val="00AF4DE5"/>
    <w:rsid w:val="00AF56E5"/>
    <w:rsid w:val="00B00AC4"/>
    <w:rsid w:val="00B01A10"/>
    <w:rsid w:val="00B022A6"/>
    <w:rsid w:val="00B05796"/>
    <w:rsid w:val="00B062A0"/>
    <w:rsid w:val="00B07117"/>
    <w:rsid w:val="00B11295"/>
    <w:rsid w:val="00B11397"/>
    <w:rsid w:val="00B1192A"/>
    <w:rsid w:val="00B150E0"/>
    <w:rsid w:val="00B158B3"/>
    <w:rsid w:val="00B15B2A"/>
    <w:rsid w:val="00B17710"/>
    <w:rsid w:val="00B21069"/>
    <w:rsid w:val="00B21BD4"/>
    <w:rsid w:val="00B21D98"/>
    <w:rsid w:val="00B23D7C"/>
    <w:rsid w:val="00B25ABC"/>
    <w:rsid w:val="00B26C4B"/>
    <w:rsid w:val="00B273A3"/>
    <w:rsid w:val="00B273AC"/>
    <w:rsid w:val="00B279E2"/>
    <w:rsid w:val="00B310FC"/>
    <w:rsid w:val="00B31825"/>
    <w:rsid w:val="00B3197D"/>
    <w:rsid w:val="00B31BAD"/>
    <w:rsid w:val="00B33D0B"/>
    <w:rsid w:val="00B35F10"/>
    <w:rsid w:val="00B37C0F"/>
    <w:rsid w:val="00B418F1"/>
    <w:rsid w:val="00B43651"/>
    <w:rsid w:val="00B4495D"/>
    <w:rsid w:val="00B44A75"/>
    <w:rsid w:val="00B458ED"/>
    <w:rsid w:val="00B45C08"/>
    <w:rsid w:val="00B466FD"/>
    <w:rsid w:val="00B47DDF"/>
    <w:rsid w:val="00B50FC3"/>
    <w:rsid w:val="00B5158C"/>
    <w:rsid w:val="00B53BC0"/>
    <w:rsid w:val="00B53CBD"/>
    <w:rsid w:val="00B54337"/>
    <w:rsid w:val="00B564F5"/>
    <w:rsid w:val="00B56F5E"/>
    <w:rsid w:val="00B57F21"/>
    <w:rsid w:val="00B63105"/>
    <w:rsid w:val="00B637E6"/>
    <w:rsid w:val="00B63AFB"/>
    <w:rsid w:val="00B6495E"/>
    <w:rsid w:val="00B65163"/>
    <w:rsid w:val="00B66113"/>
    <w:rsid w:val="00B67310"/>
    <w:rsid w:val="00B67C62"/>
    <w:rsid w:val="00B67F04"/>
    <w:rsid w:val="00B706D5"/>
    <w:rsid w:val="00B707AB"/>
    <w:rsid w:val="00B7250E"/>
    <w:rsid w:val="00B727AE"/>
    <w:rsid w:val="00B73BAA"/>
    <w:rsid w:val="00B741D4"/>
    <w:rsid w:val="00B74EC9"/>
    <w:rsid w:val="00B7527A"/>
    <w:rsid w:val="00B76356"/>
    <w:rsid w:val="00B76877"/>
    <w:rsid w:val="00B82345"/>
    <w:rsid w:val="00B82787"/>
    <w:rsid w:val="00B839BB"/>
    <w:rsid w:val="00B8660C"/>
    <w:rsid w:val="00B86D90"/>
    <w:rsid w:val="00B8719D"/>
    <w:rsid w:val="00B8773A"/>
    <w:rsid w:val="00B901DA"/>
    <w:rsid w:val="00B91B91"/>
    <w:rsid w:val="00B93A2B"/>
    <w:rsid w:val="00B93F25"/>
    <w:rsid w:val="00B951C1"/>
    <w:rsid w:val="00B95280"/>
    <w:rsid w:val="00B95EE5"/>
    <w:rsid w:val="00B9608B"/>
    <w:rsid w:val="00B96CE8"/>
    <w:rsid w:val="00B97C68"/>
    <w:rsid w:val="00BA077B"/>
    <w:rsid w:val="00BA2E10"/>
    <w:rsid w:val="00BA3100"/>
    <w:rsid w:val="00BA414E"/>
    <w:rsid w:val="00BA432F"/>
    <w:rsid w:val="00BA4650"/>
    <w:rsid w:val="00BA4C16"/>
    <w:rsid w:val="00BA5BE5"/>
    <w:rsid w:val="00BA62D4"/>
    <w:rsid w:val="00BA65EB"/>
    <w:rsid w:val="00BA7F68"/>
    <w:rsid w:val="00BB1347"/>
    <w:rsid w:val="00BB1757"/>
    <w:rsid w:val="00BB2C72"/>
    <w:rsid w:val="00BB3D4C"/>
    <w:rsid w:val="00BB7179"/>
    <w:rsid w:val="00BB73F0"/>
    <w:rsid w:val="00BB74E8"/>
    <w:rsid w:val="00BC04FE"/>
    <w:rsid w:val="00BC0656"/>
    <w:rsid w:val="00BC0954"/>
    <w:rsid w:val="00BC195F"/>
    <w:rsid w:val="00BC23D4"/>
    <w:rsid w:val="00BC3184"/>
    <w:rsid w:val="00BC4CD3"/>
    <w:rsid w:val="00BC4FE0"/>
    <w:rsid w:val="00BD0B57"/>
    <w:rsid w:val="00BD110D"/>
    <w:rsid w:val="00BD1EAB"/>
    <w:rsid w:val="00BD203F"/>
    <w:rsid w:val="00BD3DAC"/>
    <w:rsid w:val="00BD4424"/>
    <w:rsid w:val="00BD5D27"/>
    <w:rsid w:val="00BD63A9"/>
    <w:rsid w:val="00BE0265"/>
    <w:rsid w:val="00BE070B"/>
    <w:rsid w:val="00BE110F"/>
    <w:rsid w:val="00BE44B1"/>
    <w:rsid w:val="00BE46D2"/>
    <w:rsid w:val="00BE5054"/>
    <w:rsid w:val="00BE51B9"/>
    <w:rsid w:val="00BE7D54"/>
    <w:rsid w:val="00BE7F5A"/>
    <w:rsid w:val="00BF20B0"/>
    <w:rsid w:val="00BF3421"/>
    <w:rsid w:val="00BF34C2"/>
    <w:rsid w:val="00BF61AD"/>
    <w:rsid w:val="00BF7ACA"/>
    <w:rsid w:val="00C0023A"/>
    <w:rsid w:val="00C02483"/>
    <w:rsid w:val="00C0279C"/>
    <w:rsid w:val="00C03341"/>
    <w:rsid w:val="00C04FDD"/>
    <w:rsid w:val="00C05737"/>
    <w:rsid w:val="00C058E0"/>
    <w:rsid w:val="00C05DFE"/>
    <w:rsid w:val="00C07D44"/>
    <w:rsid w:val="00C07E4D"/>
    <w:rsid w:val="00C10F25"/>
    <w:rsid w:val="00C11817"/>
    <w:rsid w:val="00C11942"/>
    <w:rsid w:val="00C11C10"/>
    <w:rsid w:val="00C11E91"/>
    <w:rsid w:val="00C12189"/>
    <w:rsid w:val="00C12681"/>
    <w:rsid w:val="00C16C69"/>
    <w:rsid w:val="00C17A44"/>
    <w:rsid w:val="00C20B22"/>
    <w:rsid w:val="00C21C1D"/>
    <w:rsid w:val="00C22EC4"/>
    <w:rsid w:val="00C24AB3"/>
    <w:rsid w:val="00C25622"/>
    <w:rsid w:val="00C272FB"/>
    <w:rsid w:val="00C27A1C"/>
    <w:rsid w:val="00C30D4A"/>
    <w:rsid w:val="00C32486"/>
    <w:rsid w:val="00C330B9"/>
    <w:rsid w:val="00C37FED"/>
    <w:rsid w:val="00C43BEF"/>
    <w:rsid w:val="00C44848"/>
    <w:rsid w:val="00C47A1D"/>
    <w:rsid w:val="00C47BCC"/>
    <w:rsid w:val="00C503BC"/>
    <w:rsid w:val="00C52E7E"/>
    <w:rsid w:val="00C550C7"/>
    <w:rsid w:val="00C56371"/>
    <w:rsid w:val="00C57BA5"/>
    <w:rsid w:val="00C57E88"/>
    <w:rsid w:val="00C60530"/>
    <w:rsid w:val="00C607A4"/>
    <w:rsid w:val="00C61976"/>
    <w:rsid w:val="00C61F62"/>
    <w:rsid w:val="00C6247C"/>
    <w:rsid w:val="00C62EE4"/>
    <w:rsid w:val="00C64A2A"/>
    <w:rsid w:val="00C67CFD"/>
    <w:rsid w:val="00C70F70"/>
    <w:rsid w:val="00C71FCA"/>
    <w:rsid w:val="00C728FE"/>
    <w:rsid w:val="00C80A4C"/>
    <w:rsid w:val="00C81CBC"/>
    <w:rsid w:val="00C828B7"/>
    <w:rsid w:val="00C834A8"/>
    <w:rsid w:val="00C83DE3"/>
    <w:rsid w:val="00C85D4E"/>
    <w:rsid w:val="00C89290"/>
    <w:rsid w:val="00C905D0"/>
    <w:rsid w:val="00C91F8C"/>
    <w:rsid w:val="00C92951"/>
    <w:rsid w:val="00C92C40"/>
    <w:rsid w:val="00C93008"/>
    <w:rsid w:val="00C93164"/>
    <w:rsid w:val="00C9345E"/>
    <w:rsid w:val="00C941CF"/>
    <w:rsid w:val="00C9479E"/>
    <w:rsid w:val="00C94932"/>
    <w:rsid w:val="00C9514D"/>
    <w:rsid w:val="00CA1543"/>
    <w:rsid w:val="00CA1716"/>
    <w:rsid w:val="00CA1C1A"/>
    <w:rsid w:val="00CA2E2D"/>
    <w:rsid w:val="00CA4081"/>
    <w:rsid w:val="00CA67BE"/>
    <w:rsid w:val="00CA67C8"/>
    <w:rsid w:val="00CA75F1"/>
    <w:rsid w:val="00CB0033"/>
    <w:rsid w:val="00CB1304"/>
    <w:rsid w:val="00CB190D"/>
    <w:rsid w:val="00CB2DD2"/>
    <w:rsid w:val="00CB36AF"/>
    <w:rsid w:val="00CB47C3"/>
    <w:rsid w:val="00CB49D7"/>
    <w:rsid w:val="00CB5A6B"/>
    <w:rsid w:val="00CB73FB"/>
    <w:rsid w:val="00CC037C"/>
    <w:rsid w:val="00CC0F51"/>
    <w:rsid w:val="00CC43E4"/>
    <w:rsid w:val="00CC5CB6"/>
    <w:rsid w:val="00CC6EDE"/>
    <w:rsid w:val="00CD063E"/>
    <w:rsid w:val="00CD0D6D"/>
    <w:rsid w:val="00CD2703"/>
    <w:rsid w:val="00CD2E1C"/>
    <w:rsid w:val="00CD376F"/>
    <w:rsid w:val="00CD3940"/>
    <w:rsid w:val="00CD4994"/>
    <w:rsid w:val="00CD5B97"/>
    <w:rsid w:val="00CD5DB6"/>
    <w:rsid w:val="00CD6D1C"/>
    <w:rsid w:val="00CD754E"/>
    <w:rsid w:val="00CD7B1D"/>
    <w:rsid w:val="00CE0197"/>
    <w:rsid w:val="00CE102B"/>
    <w:rsid w:val="00CE15EE"/>
    <w:rsid w:val="00CE1A05"/>
    <w:rsid w:val="00CE1D9E"/>
    <w:rsid w:val="00CE2814"/>
    <w:rsid w:val="00CE2DE9"/>
    <w:rsid w:val="00CE2DF7"/>
    <w:rsid w:val="00CE3A1A"/>
    <w:rsid w:val="00CE3F36"/>
    <w:rsid w:val="00CE41E7"/>
    <w:rsid w:val="00CE4439"/>
    <w:rsid w:val="00CE45BF"/>
    <w:rsid w:val="00CE4820"/>
    <w:rsid w:val="00CE5936"/>
    <w:rsid w:val="00CE5BF8"/>
    <w:rsid w:val="00CE756F"/>
    <w:rsid w:val="00CF1D04"/>
    <w:rsid w:val="00CF2A7C"/>
    <w:rsid w:val="00CF3AA1"/>
    <w:rsid w:val="00CF5789"/>
    <w:rsid w:val="00CF5D5E"/>
    <w:rsid w:val="00CF6767"/>
    <w:rsid w:val="00CF75B2"/>
    <w:rsid w:val="00D00EB5"/>
    <w:rsid w:val="00D015EB"/>
    <w:rsid w:val="00D01696"/>
    <w:rsid w:val="00D01B76"/>
    <w:rsid w:val="00D01FF3"/>
    <w:rsid w:val="00D02420"/>
    <w:rsid w:val="00D02838"/>
    <w:rsid w:val="00D03E0D"/>
    <w:rsid w:val="00D0499B"/>
    <w:rsid w:val="00D0677D"/>
    <w:rsid w:val="00D077A1"/>
    <w:rsid w:val="00D07B5B"/>
    <w:rsid w:val="00D12E45"/>
    <w:rsid w:val="00D135D5"/>
    <w:rsid w:val="00D15090"/>
    <w:rsid w:val="00D1515C"/>
    <w:rsid w:val="00D15553"/>
    <w:rsid w:val="00D220F1"/>
    <w:rsid w:val="00D2223A"/>
    <w:rsid w:val="00D223D7"/>
    <w:rsid w:val="00D232D3"/>
    <w:rsid w:val="00D2449F"/>
    <w:rsid w:val="00D252A4"/>
    <w:rsid w:val="00D25C90"/>
    <w:rsid w:val="00D27723"/>
    <w:rsid w:val="00D30251"/>
    <w:rsid w:val="00D305E9"/>
    <w:rsid w:val="00D31439"/>
    <w:rsid w:val="00D31510"/>
    <w:rsid w:val="00D31695"/>
    <w:rsid w:val="00D31749"/>
    <w:rsid w:val="00D3192D"/>
    <w:rsid w:val="00D32028"/>
    <w:rsid w:val="00D325A2"/>
    <w:rsid w:val="00D3335B"/>
    <w:rsid w:val="00D33BEF"/>
    <w:rsid w:val="00D341B3"/>
    <w:rsid w:val="00D361A8"/>
    <w:rsid w:val="00D36F1B"/>
    <w:rsid w:val="00D36F93"/>
    <w:rsid w:val="00D37DF1"/>
    <w:rsid w:val="00D436D3"/>
    <w:rsid w:val="00D50145"/>
    <w:rsid w:val="00D50753"/>
    <w:rsid w:val="00D51A61"/>
    <w:rsid w:val="00D52411"/>
    <w:rsid w:val="00D531B4"/>
    <w:rsid w:val="00D55648"/>
    <w:rsid w:val="00D574D0"/>
    <w:rsid w:val="00D6029D"/>
    <w:rsid w:val="00D616FC"/>
    <w:rsid w:val="00D6339E"/>
    <w:rsid w:val="00D63D22"/>
    <w:rsid w:val="00D63FEF"/>
    <w:rsid w:val="00D646B3"/>
    <w:rsid w:val="00D648B0"/>
    <w:rsid w:val="00D65270"/>
    <w:rsid w:val="00D65EAC"/>
    <w:rsid w:val="00D67FD8"/>
    <w:rsid w:val="00D70487"/>
    <w:rsid w:val="00D71D59"/>
    <w:rsid w:val="00D721B4"/>
    <w:rsid w:val="00D74A0E"/>
    <w:rsid w:val="00D74A8E"/>
    <w:rsid w:val="00D76460"/>
    <w:rsid w:val="00D77A91"/>
    <w:rsid w:val="00D80A08"/>
    <w:rsid w:val="00D81158"/>
    <w:rsid w:val="00D8346B"/>
    <w:rsid w:val="00D8384E"/>
    <w:rsid w:val="00D84097"/>
    <w:rsid w:val="00D84843"/>
    <w:rsid w:val="00D85138"/>
    <w:rsid w:val="00D87D52"/>
    <w:rsid w:val="00D920D3"/>
    <w:rsid w:val="00D92754"/>
    <w:rsid w:val="00D95BA5"/>
    <w:rsid w:val="00D97075"/>
    <w:rsid w:val="00D97DE3"/>
    <w:rsid w:val="00DA0354"/>
    <w:rsid w:val="00DA0359"/>
    <w:rsid w:val="00DA0374"/>
    <w:rsid w:val="00DA0ACA"/>
    <w:rsid w:val="00DA320D"/>
    <w:rsid w:val="00DA35E6"/>
    <w:rsid w:val="00DA4174"/>
    <w:rsid w:val="00DA4B49"/>
    <w:rsid w:val="00DA7D58"/>
    <w:rsid w:val="00DB0A2E"/>
    <w:rsid w:val="00DB2BAD"/>
    <w:rsid w:val="00DB3863"/>
    <w:rsid w:val="00DB5348"/>
    <w:rsid w:val="00DB5404"/>
    <w:rsid w:val="00DB65A2"/>
    <w:rsid w:val="00DB66F4"/>
    <w:rsid w:val="00DC2A4C"/>
    <w:rsid w:val="00DC52A9"/>
    <w:rsid w:val="00DC52BB"/>
    <w:rsid w:val="00DC58FA"/>
    <w:rsid w:val="00DC6129"/>
    <w:rsid w:val="00DC715B"/>
    <w:rsid w:val="00DD0B87"/>
    <w:rsid w:val="00DD0BA9"/>
    <w:rsid w:val="00DD1639"/>
    <w:rsid w:val="00DD1CE5"/>
    <w:rsid w:val="00DD20BC"/>
    <w:rsid w:val="00DD37D6"/>
    <w:rsid w:val="00DD3EE6"/>
    <w:rsid w:val="00DD45DE"/>
    <w:rsid w:val="00DD4B5B"/>
    <w:rsid w:val="00DD4EB3"/>
    <w:rsid w:val="00DD5DD2"/>
    <w:rsid w:val="00DD6EEC"/>
    <w:rsid w:val="00DD758B"/>
    <w:rsid w:val="00DE18B7"/>
    <w:rsid w:val="00DE193D"/>
    <w:rsid w:val="00DE2983"/>
    <w:rsid w:val="00DE366D"/>
    <w:rsid w:val="00DE36BC"/>
    <w:rsid w:val="00DE36DE"/>
    <w:rsid w:val="00DE7372"/>
    <w:rsid w:val="00DF07F2"/>
    <w:rsid w:val="00DF1D23"/>
    <w:rsid w:val="00DF28C5"/>
    <w:rsid w:val="00DF56EE"/>
    <w:rsid w:val="00DF5C21"/>
    <w:rsid w:val="00DF60ED"/>
    <w:rsid w:val="00DF69EF"/>
    <w:rsid w:val="00DF6C04"/>
    <w:rsid w:val="00E02197"/>
    <w:rsid w:val="00E07AF5"/>
    <w:rsid w:val="00E07F66"/>
    <w:rsid w:val="00E133D7"/>
    <w:rsid w:val="00E20033"/>
    <w:rsid w:val="00E2435D"/>
    <w:rsid w:val="00E26051"/>
    <w:rsid w:val="00E26AA7"/>
    <w:rsid w:val="00E27460"/>
    <w:rsid w:val="00E30205"/>
    <w:rsid w:val="00E3196E"/>
    <w:rsid w:val="00E3237B"/>
    <w:rsid w:val="00E3265B"/>
    <w:rsid w:val="00E34894"/>
    <w:rsid w:val="00E357AB"/>
    <w:rsid w:val="00E35E3D"/>
    <w:rsid w:val="00E37624"/>
    <w:rsid w:val="00E41173"/>
    <w:rsid w:val="00E421DD"/>
    <w:rsid w:val="00E42854"/>
    <w:rsid w:val="00E45003"/>
    <w:rsid w:val="00E500D1"/>
    <w:rsid w:val="00E51461"/>
    <w:rsid w:val="00E528B4"/>
    <w:rsid w:val="00E5338B"/>
    <w:rsid w:val="00E556F1"/>
    <w:rsid w:val="00E55718"/>
    <w:rsid w:val="00E55F6E"/>
    <w:rsid w:val="00E60ABC"/>
    <w:rsid w:val="00E60CB5"/>
    <w:rsid w:val="00E61880"/>
    <w:rsid w:val="00E61DCC"/>
    <w:rsid w:val="00E633B6"/>
    <w:rsid w:val="00E634F0"/>
    <w:rsid w:val="00E63876"/>
    <w:rsid w:val="00E64471"/>
    <w:rsid w:val="00E64515"/>
    <w:rsid w:val="00E64897"/>
    <w:rsid w:val="00E67A58"/>
    <w:rsid w:val="00E67BDB"/>
    <w:rsid w:val="00E67D11"/>
    <w:rsid w:val="00E67D4B"/>
    <w:rsid w:val="00E7146C"/>
    <w:rsid w:val="00E729EF"/>
    <w:rsid w:val="00E73865"/>
    <w:rsid w:val="00E7440F"/>
    <w:rsid w:val="00E75E5D"/>
    <w:rsid w:val="00E76753"/>
    <w:rsid w:val="00E773DC"/>
    <w:rsid w:val="00E81CA8"/>
    <w:rsid w:val="00E830D4"/>
    <w:rsid w:val="00E831A8"/>
    <w:rsid w:val="00E85EE3"/>
    <w:rsid w:val="00E868A8"/>
    <w:rsid w:val="00E872D1"/>
    <w:rsid w:val="00E91A91"/>
    <w:rsid w:val="00E91B9D"/>
    <w:rsid w:val="00E94041"/>
    <w:rsid w:val="00E955BF"/>
    <w:rsid w:val="00E95DE1"/>
    <w:rsid w:val="00E967DF"/>
    <w:rsid w:val="00E97089"/>
    <w:rsid w:val="00E97B00"/>
    <w:rsid w:val="00E97C94"/>
    <w:rsid w:val="00EA11EA"/>
    <w:rsid w:val="00EA266B"/>
    <w:rsid w:val="00EA36BB"/>
    <w:rsid w:val="00EA4A07"/>
    <w:rsid w:val="00EA4E72"/>
    <w:rsid w:val="00EA6E39"/>
    <w:rsid w:val="00EA6EBC"/>
    <w:rsid w:val="00EB037A"/>
    <w:rsid w:val="00EB107F"/>
    <w:rsid w:val="00EB1192"/>
    <w:rsid w:val="00EB1E11"/>
    <w:rsid w:val="00EB230A"/>
    <w:rsid w:val="00EB31FF"/>
    <w:rsid w:val="00EB39A9"/>
    <w:rsid w:val="00EB3F11"/>
    <w:rsid w:val="00EB43B9"/>
    <w:rsid w:val="00EB6444"/>
    <w:rsid w:val="00EB7014"/>
    <w:rsid w:val="00EC08D0"/>
    <w:rsid w:val="00EC1BBD"/>
    <w:rsid w:val="00EC1EA1"/>
    <w:rsid w:val="00EC258E"/>
    <w:rsid w:val="00EC25D4"/>
    <w:rsid w:val="00EC33DA"/>
    <w:rsid w:val="00EC35BC"/>
    <w:rsid w:val="00EC4B35"/>
    <w:rsid w:val="00EC6218"/>
    <w:rsid w:val="00EC7D9D"/>
    <w:rsid w:val="00ED0E25"/>
    <w:rsid w:val="00ED1CE0"/>
    <w:rsid w:val="00ED42B8"/>
    <w:rsid w:val="00ED6774"/>
    <w:rsid w:val="00ED7103"/>
    <w:rsid w:val="00ED7278"/>
    <w:rsid w:val="00ED798F"/>
    <w:rsid w:val="00ED79B0"/>
    <w:rsid w:val="00EE1A54"/>
    <w:rsid w:val="00EE27D5"/>
    <w:rsid w:val="00EE2D9B"/>
    <w:rsid w:val="00EE3206"/>
    <w:rsid w:val="00EE335D"/>
    <w:rsid w:val="00EE54CA"/>
    <w:rsid w:val="00EE5850"/>
    <w:rsid w:val="00EE5A0B"/>
    <w:rsid w:val="00EE5E0F"/>
    <w:rsid w:val="00EE67C3"/>
    <w:rsid w:val="00EE6E4E"/>
    <w:rsid w:val="00EE7F2F"/>
    <w:rsid w:val="00EF0D31"/>
    <w:rsid w:val="00EF0ECC"/>
    <w:rsid w:val="00EF2A08"/>
    <w:rsid w:val="00EF5FCE"/>
    <w:rsid w:val="00EF674C"/>
    <w:rsid w:val="00EF7270"/>
    <w:rsid w:val="00F002FB"/>
    <w:rsid w:val="00F01C53"/>
    <w:rsid w:val="00F026F2"/>
    <w:rsid w:val="00F0290D"/>
    <w:rsid w:val="00F02B9C"/>
    <w:rsid w:val="00F02EF2"/>
    <w:rsid w:val="00F0302F"/>
    <w:rsid w:val="00F0391B"/>
    <w:rsid w:val="00F03EFE"/>
    <w:rsid w:val="00F0491F"/>
    <w:rsid w:val="00F06185"/>
    <w:rsid w:val="00F1038E"/>
    <w:rsid w:val="00F10615"/>
    <w:rsid w:val="00F106FF"/>
    <w:rsid w:val="00F10ECE"/>
    <w:rsid w:val="00F11895"/>
    <w:rsid w:val="00F11ACC"/>
    <w:rsid w:val="00F13CA3"/>
    <w:rsid w:val="00F163B6"/>
    <w:rsid w:val="00F16CB7"/>
    <w:rsid w:val="00F17A6E"/>
    <w:rsid w:val="00F2244D"/>
    <w:rsid w:val="00F2289B"/>
    <w:rsid w:val="00F24D78"/>
    <w:rsid w:val="00F25312"/>
    <w:rsid w:val="00F26DD3"/>
    <w:rsid w:val="00F271F5"/>
    <w:rsid w:val="00F27259"/>
    <w:rsid w:val="00F273EF"/>
    <w:rsid w:val="00F27E08"/>
    <w:rsid w:val="00F30388"/>
    <w:rsid w:val="00F30780"/>
    <w:rsid w:val="00F310C9"/>
    <w:rsid w:val="00F31E90"/>
    <w:rsid w:val="00F323FA"/>
    <w:rsid w:val="00F33790"/>
    <w:rsid w:val="00F33A1B"/>
    <w:rsid w:val="00F33CFC"/>
    <w:rsid w:val="00F34D72"/>
    <w:rsid w:val="00F3549E"/>
    <w:rsid w:val="00F36461"/>
    <w:rsid w:val="00F36EA2"/>
    <w:rsid w:val="00F37A66"/>
    <w:rsid w:val="00F40583"/>
    <w:rsid w:val="00F41230"/>
    <w:rsid w:val="00F417F6"/>
    <w:rsid w:val="00F44694"/>
    <w:rsid w:val="00F44E64"/>
    <w:rsid w:val="00F4541E"/>
    <w:rsid w:val="00F458A2"/>
    <w:rsid w:val="00F45C17"/>
    <w:rsid w:val="00F46987"/>
    <w:rsid w:val="00F46E15"/>
    <w:rsid w:val="00F47025"/>
    <w:rsid w:val="00F4734A"/>
    <w:rsid w:val="00F506EE"/>
    <w:rsid w:val="00F51F53"/>
    <w:rsid w:val="00F53CF6"/>
    <w:rsid w:val="00F53F3F"/>
    <w:rsid w:val="00F54B39"/>
    <w:rsid w:val="00F54DDE"/>
    <w:rsid w:val="00F5548B"/>
    <w:rsid w:val="00F55610"/>
    <w:rsid w:val="00F57AEA"/>
    <w:rsid w:val="00F60A87"/>
    <w:rsid w:val="00F633A4"/>
    <w:rsid w:val="00F6468B"/>
    <w:rsid w:val="00F660CD"/>
    <w:rsid w:val="00F66F2F"/>
    <w:rsid w:val="00F71175"/>
    <w:rsid w:val="00F71F57"/>
    <w:rsid w:val="00F72B3E"/>
    <w:rsid w:val="00F72D0E"/>
    <w:rsid w:val="00F74090"/>
    <w:rsid w:val="00F75FDA"/>
    <w:rsid w:val="00F76921"/>
    <w:rsid w:val="00F76DE6"/>
    <w:rsid w:val="00F77CA3"/>
    <w:rsid w:val="00F80568"/>
    <w:rsid w:val="00F81FB8"/>
    <w:rsid w:val="00F824F7"/>
    <w:rsid w:val="00F82C06"/>
    <w:rsid w:val="00F846E0"/>
    <w:rsid w:val="00F85BCF"/>
    <w:rsid w:val="00F860CD"/>
    <w:rsid w:val="00F863B9"/>
    <w:rsid w:val="00F87011"/>
    <w:rsid w:val="00F87A2D"/>
    <w:rsid w:val="00F91652"/>
    <w:rsid w:val="00F91870"/>
    <w:rsid w:val="00F91D2D"/>
    <w:rsid w:val="00F925DB"/>
    <w:rsid w:val="00F94EB3"/>
    <w:rsid w:val="00F9503F"/>
    <w:rsid w:val="00F959FA"/>
    <w:rsid w:val="00F95B84"/>
    <w:rsid w:val="00F96E7B"/>
    <w:rsid w:val="00FA10A2"/>
    <w:rsid w:val="00FA219A"/>
    <w:rsid w:val="00FA2E9B"/>
    <w:rsid w:val="00FA5816"/>
    <w:rsid w:val="00FA60EC"/>
    <w:rsid w:val="00FA70C1"/>
    <w:rsid w:val="00FB0962"/>
    <w:rsid w:val="00FB163F"/>
    <w:rsid w:val="00FB3B7D"/>
    <w:rsid w:val="00FB4A20"/>
    <w:rsid w:val="00FB6228"/>
    <w:rsid w:val="00FC0A97"/>
    <w:rsid w:val="00FC2C02"/>
    <w:rsid w:val="00FC361E"/>
    <w:rsid w:val="00FC42BF"/>
    <w:rsid w:val="00FC48DF"/>
    <w:rsid w:val="00FC5539"/>
    <w:rsid w:val="00FC5FF0"/>
    <w:rsid w:val="00FD0BB8"/>
    <w:rsid w:val="00FD18F2"/>
    <w:rsid w:val="00FD30DC"/>
    <w:rsid w:val="00FD4794"/>
    <w:rsid w:val="00FD5089"/>
    <w:rsid w:val="00FD586C"/>
    <w:rsid w:val="00FD5E79"/>
    <w:rsid w:val="00FD79C1"/>
    <w:rsid w:val="00FD7CD1"/>
    <w:rsid w:val="00FE2859"/>
    <w:rsid w:val="00FE2D9D"/>
    <w:rsid w:val="00FE41AE"/>
    <w:rsid w:val="00FE5C6B"/>
    <w:rsid w:val="00FE67B9"/>
    <w:rsid w:val="00FF01EE"/>
    <w:rsid w:val="00FF0694"/>
    <w:rsid w:val="00FF1823"/>
    <w:rsid w:val="00FF24E4"/>
    <w:rsid w:val="00FF2698"/>
    <w:rsid w:val="00FF2FB9"/>
    <w:rsid w:val="00FF6D6B"/>
    <w:rsid w:val="00FF7B3F"/>
    <w:rsid w:val="015BCC8D"/>
    <w:rsid w:val="0171257A"/>
    <w:rsid w:val="029145B2"/>
    <w:rsid w:val="02B39953"/>
    <w:rsid w:val="02D750F6"/>
    <w:rsid w:val="02F5429E"/>
    <w:rsid w:val="0359C174"/>
    <w:rsid w:val="04AE217A"/>
    <w:rsid w:val="057861CA"/>
    <w:rsid w:val="059B42E6"/>
    <w:rsid w:val="05AE49A6"/>
    <w:rsid w:val="0625025F"/>
    <w:rsid w:val="0638FD68"/>
    <w:rsid w:val="0661C15E"/>
    <w:rsid w:val="071A3FCA"/>
    <w:rsid w:val="07299EC7"/>
    <w:rsid w:val="0782F419"/>
    <w:rsid w:val="07D07E29"/>
    <w:rsid w:val="08389DB0"/>
    <w:rsid w:val="08543E6B"/>
    <w:rsid w:val="0866288B"/>
    <w:rsid w:val="08EDDA28"/>
    <w:rsid w:val="09F248D8"/>
    <w:rsid w:val="0A2FCCC5"/>
    <w:rsid w:val="0A661B11"/>
    <w:rsid w:val="0AEC21CD"/>
    <w:rsid w:val="0C2BC495"/>
    <w:rsid w:val="0C4473C6"/>
    <w:rsid w:val="0C5CD494"/>
    <w:rsid w:val="0CCDAA71"/>
    <w:rsid w:val="0D462D92"/>
    <w:rsid w:val="0D5250D7"/>
    <w:rsid w:val="0D65AFC0"/>
    <w:rsid w:val="0E647306"/>
    <w:rsid w:val="0F8F3964"/>
    <w:rsid w:val="10FA4353"/>
    <w:rsid w:val="117BFA71"/>
    <w:rsid w:val="11C2003A"/>
    <w:rsid w:val="127167B5"/>
    <w:rsid w:val="12A2E1E7"/>
    <w:rsid w:val="12CE6F63"/>
    <w:rsid w:val="131BAC94"/>
    <w:rsid w:val="1349E244"/>
    <w:rsid w:val="136E4B9C"/>
    <w:rsid w:val="13A8CE51"/>
    <w:rsid w:val="151F592D"/>
    <w:rsid w:val="15541723"/>
    <w:rsid w:val="15BC0079"/>
    <w:rsid w:val="15F98AE7"/>
    <w:rsid w:val="166B5287"/>
    <w:rsid w:val="16EE6AC3"/>
    <w:rsid w:val="16F43315"/>
    <w:rsid w:val="1816E2D6"/>
    <w:rsid w:val="1882D293"/>
    <w:rsid w:val="18E94571"/>
    <w:rsid w:val="190EE81A"/>
    <w:rsid w:val="1952FB84"/>
    <w:rsid w:val="19DD6CEA"/>
    <w:rsid w:val="1A114463"/>
    <w:rsid w:val="1B3ADD3B"/>
    <w:rsid w:val="1BB75209"/>
    <w:rsid w:val="1BE33412"/>
    <w:rsid w:val="1C9EF264"/>
    <w:rsid w:val="1CA3BCDF"/>
    <w:rsid w:val="1CDB1D77"/>
    <w:rsid w:val="1D31ADFD"/>
    <w:rsid w:val="1D6F8BAD"/>
    <w:rsid w:val="1D81A8E7"/>
    <w:rsid w:val="1DA88807"/>
    <w:rsid w:val="1DD49256"/>
    <w:rsid w:val="1E008E01"/>
    <w:rsid w:val="1E12B0BE"/>
    <w:rsid w:val="1F4EE319"/>
    <w:rsid w:val="203E8A02"/>
    <w:rsid w:val="2095F18A"/>
    <w:rsid w:val="20EC1B85"/>
    <w:rsid w:val="21CE7610"/>
    <w:rsid w:val="22947522"/>
    <w:rsid w:val="22A029BB"/>
    <w:rsid w:val="22D50710"/>
    <w:rsid w:val="232B85F1"/>
    <w:rsid w:val="23491A9E"/>
    <w:rsid w:val="234FB132"/>
    <w:rsid w:val="23890330"/>
    <w:rsid w:val="23B98C44"/>
    <w:rsid w:val="23F08EBE"/>
    <w:rsid w:val="24113B1A"/>
    <w:rsid w:val="257F3F69"/>
    <w:rsid w:val="25833B6C"/>
    <w:rsid w:val="25A039EF"/>
    <w:rsid w:val="266403E9"/>
    <w:rsid w:val="28A3219E"/>
    <w:rsid w:val="2A0FC77D"/>
    <w:rsid w:val="2ADE8F89"/>
    <w:rsid w:val="2B463033"/>
    <w:rsid w:val="2B9A7632"/>
    <w:rsid w:val="2BE57C13"/>
    <w:rsid w:val="2C57E059"/>
    <w:rsid w:val="2C6A77C8"/>
    <w:rsid w:val="2C709CF5"/>
    <w:rsid w:val="2C7F9E5E"/>
    <w:rsid w:val="2D2E30C0"/>
    <w:rsid w:val="2DCE4A7C"/>
    <w:rsid w:val="2DEF759C"/>
    <w:rsid w:val="2E87C106"/>
    <w:rsid w:val="2E89275C"/>
    <w:rsid w:val="2F7EB7D0"/>
    <w:rsid w:val="3025C91F"/>
    <w:rsid w:val="305F70AB"/>
    <w:rsid w:val="306592F4"/>
    <w:rsid w:val="307C86C9"/>
    <w:rsid w:val="313F844F"/>
    <w:rsid w:val="31AA2686"/>
    <w:rsid w:val="31F5378A"/>
    <w:rsid w:val="3240484D"/>
    <w:rsid w:val="3243AB1C"/>
    <w:rsid w:val="326C824B"/>
    <w:rsid w:val="32EAB9F6"/>
    <w:rsid w:val="33A134C4"/>
    <w:rsid w:val="340AB37C"/>
    <w:rsid w:val="3416C8B5"/>
    <w:rsid w:val="342D0DEA"/>
    <w:rsid w:val="34CB65AB"/>
    <w:rsid w:val="3508EA5B"/>
    <w:rsid w:val="35736FCA"/>
    <w:rsid w:val="35C5EEF1"/>
    <w:rsid w:val="3642C013"/>
    <w:rsid w:val="366C1EA3"/>
    <w:rsid w:val="36874912"/>
    <w:rsid w:val="3721A073"/>
    <w:rsid w:val="37734ED9"/>
    <w:rsid w:val="37DE9074"/>
    <w:rsid w:val="38DC1013"/>
    <w:rsid w:val="39313AD8"/>
    <w:rsid w:val="398B1B56"/>
    <w:rsid w:val="39DC3B41"/>
    <w:rsid w:val="3A1D94FE"/>
    <w:rsid w:val="3B470963"/>
    <w:rsid w:val="3B864444"/>
    <w:rsid w:val="3C9407DA"/>
    <w:rsid w:val="3C9AB1DF"/>
    <w:rsid w:val="3D08D111"/>
    <w:rsid w:val="3D576E54"/>
    <w:rsid w:val="3D6F918B"/>
    <w:rsid w:val="3D741587"/>
    <w:rsid w:val="3D7DBCBE"/>
    <w:rsid w:val="3D92E074"/>
    <w:rsid w:val="3E2AFD0F"/>
    <w:rsid w:val="3E4450DB"/>
    <w:rsid w:val="3E956C6F"/>
    <w:rsid w:val="3EF7E938"/>
    <w:rsid w:val="3FA93724"/>
    <w:rsid w:val="3FDF98C1"/>
    <w:rsid w:val="403E6B2E"/>
    <w:rsid w:val="409FCD74"/>
    <w:rsid w:val="40EBB716"/>
    <w:rsid w:val="41B35E16"/>
    <w:rsid w:val="41C3F9F6"/>
    <w:rsid w:val="422C0612"/>
    <w:rsid w:val="42414831"/>
    <w:rsid w:val="42D35493"/>
    <w:rsid w:val="434D2D4B"/>
    <w:rsid w:val="43AAF235"/>
    <w:rsid w:val="43FA7741"/>
    <w:rsid w:val="441B257E"/>
    <w:rsid w:val="4424DA97"/>
    <w:rsid w:val="4478772F"/>
    <w:rsid w:val="44A40E13"/>
    <w:rsid w:val="45DEC463"/>
    <w:rsid w:val="468119EB"/>
    <w:rsid w:val="46ABE602"/>
    <w:rsid w:val="46E6D178"/>
    <w:rsid w:val="46EE21A3"/>
    <w:rsid w:val="46FF0435"/>
    <w:rsid w:val="47355893"/>
    <w:rsid w:val="477841C5"/>
    <w:rsid w:val="487C9E4B"/>
    <w:rsid w:val="4894386E"/>
    <w:rsid w:val="48C5DE9F"/>
    <w:rsid w:val="4AA47E51"/>
    <w:rsid w:val="4B58A23C"/>
    <w:rsid w:val="4BCB4AB4"/>
    <w:rsid w:val="4C3E04B2"/>
    <w:rsid w:val="4C71D9BC"/>
    <w:rsid w:val="4CD4B7D3"/>
    <w:rsid w:val="4D2EABBE"/>
    <w:rsid w:val="4D798F2D"/>
    <w:rsid w:val="4DED52B6"/>
    <w:rsid w:val="4E3264B9"/>
    <w:rsid w:val="4EE4E4FA"/>
    <w:rsid w:val="4F3CBDE7"/>
    <w:rsid w:val="4F58BAFC"/>
    <w:rsid w:val="507BCD45"/>
    <w:rsid w:val="50C4586B"/>
    <w:rsid w:val="50F33C5C"/>
    <w:rsid w:val="510D62F8"/>
    <w:rsid w:val="51951904"/>
    <w:rsid w:val="519E22D0"/>
    <w:rsid w:val="51B9701B"/>
    <w:rsid w:val="5216A956"/>
    <w:rsid w:val="521EFBE5"/>
    <w:rsid w:val="523D7D4B"/>
    <w:rsid w:val="537AAF00"/>
    <w:rsid w:val="5391F8F8"/>
    <w:rsid w:val="53E0EE1D"/>
    <w:rsid w:val="53EF215B"/>
    <w:rsid w:val="54074FD7"/>
    <w:rsid w:val="541C391F"/>
    <w:rsid w:val="5421D01A"/>
    <w:rsid w:val="5442734B"/>
    <w:rsid w:val="5569FBBF"/>
    <w:rsid w:val="55D9A464"/>
    <w:rsid w:val="55F875F3"/>
    <w:rsid w:val="56082C5B"/>
    <w:rsid w:val="56B3777E"/>
    <w:rsid w:val="5762B6B8"/>
    <w:rsid w:val="5772BD37"/>
    <w:rsid w:val="5867E181"/>
    <w:rsid w:val="587D1FBF"/>
    <w:rsid w:val="59374E46"/>
    <w:rsid w:val="5986E550"/>
    <w:rsid w:val="5A43F382"/>
    <w:rsid w:val="5A5102A6"/>
    <w:rsid w:val="5AD65AAE"/>
    <w:rsid w:val="5B2D3B07"/>
    <w:rsid w:val="5C05778A"/>
    <w:rsid w:val="5C6071CF"/>
    <w:rsid w:val="5D7E772D"/>
    <w:rsid w:val="5DCD74EC"/>
    <w:rsid w:val="5E061724"/>
    <w:rsid w:val="5E1327BF"/>
    <w:rsid w:val="5E8204B0"/>
    <w:rsid w:val="5EB38EEE"/>
    <w:rsid w:val="5F143C9D"/>
    <w:rsid w:val="5F207992"/>
    <w:rsid w:val="606B2914"/>
    <w:rsid w:val="608E64E9"/>
    <w:rsid w:val="60AE87FC"/>
    <w:rsid w:val="615B259C"/>
    <w:rsid w:val="615C18E2"/>
    <w:rsid w:val="6168708D"/>
    <w:rsid w:val="61983F84"/>
    <w:rsid w:val="61A9B3CF"/>
    <w:rsid w:val="6297F848"/>
    <w:rsid w:val="63A1B2BC"/>
    <w:rsid w:val="63FABAB2"/>
    <w:rsid w:val="642C07F8"/>
    <w:rsid w:val="65169B73"/>
    <w:rsid w:val="655334C8"/>
    <w:rsid w:val="659763C7"/>
    <w:rsid w:val="65AAC61B"/>
    <w:rsid w:val="65F2BD24"/>
    <w:rsid w:val="6615CD63"/>
    <w:rsid w:val="669CF300"/>
    <w:rsid w:val="66E09745"/>
    <w:rsid w:val="67DB7DB6"/>
    <w:rsid w:val="68432ED2"/>
    <w:rsid w:val="6AAEC8BE"/>
    <w:rsid w:val="6AB6DD82"/>
    <w:rsid w:val="6AC64D08"/>
    <w:rsid w:val="6B11612B"/>
    <w:rsid w:val="6B822C6D"/>
    <w:rsid w:val="6BD3A23B"/>
    <w:rsid w:val="6C00182E"/>
    <w:rsid w:val="6C19736E"/>
    <w:rsid w:val="6C2F679B"/>
    <w:rsid w:val="6CBA4798"/>
    <w:rsid w:val="6D18448F"/>
    <w:rsid w:val="6D502E61"/>
    <w:rsid w:val="6DB234E6"/>
    <w:rsid w:val="6E019E89"/>
    <w:rsid w:val="6EB01867"/>
    <w:rsid w:val="6F2EFAAD"/>
    <w:rsid w:val="6F3C8A38"/>
    <w:rsid w:val="6F3DD228"/>
    <w:rsid w:val="6F62A6D4"/>
    <w:rsid w:val="708FCA0C"/>
    <w:rsid w:val="712C22DF"/>
    <w:rsid w:val="71585BEB"/>
    <w:rsid w:val="72639FBF"/>
    <w:rsid w:val="726A0EB3"/>
    <w:rsid w:val="72AC73E7"/>
    <w:rsid w:val="73AD0135"/>
    <w:rsid w:val="745B4773"/>
    <w:rsid w:val="747E88E3"/>
    <w:rsid w:val="75C6688F"/>
    <w:rsid w:val="76628B18"/>
    <w:rsid w:val="76DE58DD"/>
    <w:rsid w:val="76E6D574"/>
    <w:rsid w:val="773589FD"/>
    <w:rsid w:val="78137AFE"/>
    <w:rsid w:val="7944475A"/>
    <w:rsid w:val="79B76F2B"/>
    <w:rsid w:val="79EECFB0"/>
    <w:rsid w:val="7B586093"/>
    <w:rsid w:val="7B63BF36"/>
    <w:rsid w:val="7BAFC071"/>
    <w:rsid w:val="7BD1A564"/>
    <w:rsid w:val="7D9C7A5B"/>
    <w:rsid w:val="7DC8E893"/>
    <w:rsid w:val="7E0C4039"/>
    <w:rsid w:val="7E82D7C5"/>
    <w:rsid w:val="7E8C0813"/>
    <w:rsid w:val="7F9BA867"/>
    <w:rsid w:val="7F9D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1C95E557-1CBC-49F0-924B-2CB269C9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12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14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278E3"/>
    <w:pPr>
      <w:widowControl w:val="0"/>
      <w:autoSpaceDE w:val="0"/>
      <w:autoSpaceDN w:val="0"/>
    </w:pPr>
    <w:rPr>
      <w:rFonts w:eastAsia="Arial" w:cs="Arial"/>
      <w:color w:val="auto"/>
    </w:rPr>
  </w:style>
  <w:style w:type="character" w:styleId="UnresolvedMention">
    <w:name w:val="Unresolved Mention"/>
    <w:basedOn w:val="DefaultParagraphFont"/>
    <w:uiPriority w:val="99"/>
    <w:unhideWhenUsed/>
    <w:rsid w:val="007026F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57BA5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54DDE"/>
  </w:style>
  <w:style w:type="paragraph" w:styleId="Bibliography">
    <w:name w:val="Bibliography"/>
    <w:basedOn w:val="Normal"/>
    <w:next w:val="Normal"/>
    <w:uiPriority w:val="37"/>
    <w:semiHidden/>
    <w:unhideWhenUsed/>
    <w:rsid w:val="00510D50"/>
  </w:style>
  <w:style w:type="paragraph" w:styleId="BlockText">
    <w:name w:val="Block Text"/>
    <w:basedOn w:val="Normal"/>
    <w:uiPriority w:val="99"/>
    <w:semiHidden/>
    <w:unhideWhenUsed/>
    <w:rsid w:val="00510D5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D5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D50"/>
  </w:style>
  <w:style w:type="paragraph" w:styleId="BodyText3">
    <w:name w:val="Body Text 3"/>
    <w:basedOn w:val="Normal"/>
    <w:link w:val="BodyText3Char"/>
    <w:uiPriority w:val="99"/>
    <w:semiHidden/>
    <w:unhideWhenUsed/>
    <w:rsid w:val="0051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10D5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10D5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0D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0D5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10D5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1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0D5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0D5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510D5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10D5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10D50"/>
  </w:style>
  <w:style w:type="character" w:customStyle="1" w:styleId="DateChar">
    <w:name w:val="Date Char"/>
    <w:basedOn w:val="DefaultParagraphFont"/>
    <w:link w:val="Date"/>
    <w:uiPriority w:val="99"/>
    <w:semiHidden/>
    <w:rsid w:val="00510D50"/>
  </w:style>
  <w:style w:type="paragraph" w:styleId="DocumentMap">
    <w:name w:val="Document Map"/>
    <w:basedOn w:val="Normal"/>
    <w:link w:val="DocumentMapChar"/>
    <w:uiPriority w:val="99"/>
    <w:semiHidden/>
    <w:unhideWhenUsed/>
    <w:rsid w:val="00510D5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D5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10D5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10D50"/>
  </w:style>
  <w:style w:type="paragraph" w:styleId="EndnoteText">
    <w:name w:val="endnote text"/>
    <w:basedOn w:val="Normal"/>
    <w:link w:val="EndnoteTextChar"/>
    <w:uiPriority w:val="99"/>
    <w:semiHidden/>
    <w:unhideWhenUsed/>
    <w:rsid w:val="00510D5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10D5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1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10D5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10D5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10D5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0D5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0D5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10D5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10D5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10D5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10D5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10D5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10D5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10D5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10D5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10D5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1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510D5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10D5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510D5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10D5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10D5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10D5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10D5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10D50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10D50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10D50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10D50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10D50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10D5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10D5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10D5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10D5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10D5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10D50"/>
    <w:pPr>
      <w:numPr>
        <w:numId w:val="3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10D50"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10D50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10D50"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10D50"/>
    <w:pPr>
      <w:numPr>
        <w:numId w:val="34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1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10D5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1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10D5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10D5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51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10D5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10D5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10D50"/>
  </w:style>
  <w:style w:type="paragraph" w:styleId="PlainText">
    <w:name w:val="Plain Text"/>
    <w:basedOn w:val="Normal"/>
    <w:link w:val="PlainTextChar"/>
    <w:uiPriority w:val="99"/>
    <w:semiHidden/>
    <w:unhideWhenUsed/>
    <w:rsid w:val="0051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10D5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510D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0D5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10D5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10D50"/>
  </w:style>
  <w:style w:type="paragraph" w:styleId="Signature">
    <w:name w:val="Signature"/>
    <w:basedOn w:val="Normal"/>
    <w:link w:val="SignatureChar"/>
    <w:uiPriority w:val="99"/>
    <w:semiHidden/>
    <w:unhideWhenUsed/>
    <w:rsid w:val="00510D5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10D5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510D5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51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6JEHU5UPDS4F-1893021606-1737</_dlc_DocId>
    <_dlc_DocIdUrl xmlns="d4e282bb-1ef9-4cbd-a653-06682fc7ad56">
      <Url>https://usnrc.sharepoint.com/teams/NRO-NUREG-1021-Working-Group/_layouts/15/DocIdRedir.aspx?ID=6JEHU5UPDS4F-1893021606-1737</Url>
      <Description>6JEHU5UPDS4F-1893021606-1737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DA3C8E-1FB5-4473-84F5-D254AA590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55BFD-58EB-48AC-91EC-E17B9BCA2B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1348</Words>
  <Characters>7686</Characters>
  <Application>Microsoft Office Word</Application>
  <DocSecurity>2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46</cp:revision>
  <cp:lastPrinted>2021-07-26T13:15:00Z</cp:lastPrinted>
  <dcterms:created xsi:type="dcterms:W3CDTF">2021-05-27T18:10:00Z</dcterms:created>
  <dcterms:modified xsi:type="dcterms:W3CDTF">2022-02-15T18:42:00Z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71c60393-4f5e-443c-b10d-276aaac3e123</vt:lpwstr>
  </property>
</Properties>
</file>